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42883906"/>
        <w:docPartObj>
          <w:docPartGallery w:val="Cover Pages"/>
          <w:docPartUnique/>
        </w:docPartObj>
      </w:sdtPr>
      <w:sdtEndPr>
        <w:rPr>
          <w:lang w:val="en-US"/>
        </w:rPr>
      </w:sdtEndPr>
      <w:sdtContent>
        <w:p w:rsidR="00F156EF" w:rsidRDefault="00F156EF"/>
        <w:p w:rsidR="00F156EF" w:rsidRDefault="0083486A">
          <w:r>
            <w:rPr>
              <w:noProof/>
              <w:lang w:eastAsia="el-GR"/>
            </w:rPr>
            <w:pict>
              <v:rect id="Ορθογώνιο 4" o:spid="_x0000_s1026" style="position:absolute;left:0;text-align:left;margin-left:0;margin-top:0;width:595.35pt;height:841.95pt;z-index:-251658240;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" o:allowincell="f" stroked="f">
                <v:textbox>
                  <w:txbxContent>
                    <w:p w:rsidR="00F156EF" w:rsidRDefault="00F156EF">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F156EF" w:rsidRDefault="00F156EF"/>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511"/>
          </w:tblGrid>
          <w:tr w:rsidR="00F156EF">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Τίτλος"/>
                  <w:id w:val="13783212"/>
                  <w:placeholder>
                    <w:docPart w:val="9D36299638394384A3DB8A2E48241894"/>
                  </w:placeholder>
                  <w:dataBinding w:prefixMappings="xmlns:ns0='http://schemas.openxmlformats.org/package/2006/metadata/core-properties' xmlns:ns1='http://purl.org/dc/elements/1.1/'" w:xpath="/ns0:coreProperties[1]/ns1:title[1]" w:storeItemID="{6C3C8BC8-F283-45AE-878A-BAB7291924A1}"/>
                  <w:text/>
                </w:sdtPr>
                <w:sdtEndPr/>
                <w:sdtContent>
                  <w:p w:rsidR="00F156EF" w:rsidRDefault="00F156EF">
                    <w:pPr>
                      <w:pStyle w:val="a4"/>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 xml:space="preserve"> Εργασία πληροφορικής</w:t>
                    </w:r>
                  </w:p>
                </w:sdtContent>
              </w:sdt>
              <w:p w:rsidR="00F156EF" w:rsidRDefault="00F156EF">
                <w:pPr>
                  <w:pStyle w:val="a4"/>
                  <w:jc w:val="center"/>
                </w:pPr>
              </w:p>
              <w:sdt>
                <w:sdtPr>
                  <w:rPr>
                    <w:rFonts w:asciiTheme="majorHAnsi" w:eastAsiaTheme="majorEastAsia" w:hAnsiTheme="majorHAnsi" w:cstheme="majorBidi"/>
                    <w:sz w:val="32"/>
                    <w:szCs w:val="32"/>
                  </w:rPr>
                  <w:alias w:val="Υπότιτλος"/>
                  <w:id w:val="13783219"/>
                  <w:placeholder>
                    <w:docPart w:val="EF8BD139F8AF453C8FE690D6DE586D01"/>
                  </w:placeholder>
                  <w:dataBinding w:prefixMappings="xmlns:ns0='http://schemas.openxmlformats.org/package/2006/metadata/core-properties' xmlns:ns1='http://purl.org/dc/elements/1.1/'" w:xpath="/ns0:coreProperties[1]/ns1:subject[1]" w:storeItemID="{6C3C8BC8-F283-45AE-878A-BAB7291924A1}"/>
                  <w:text/>
                </w:sdtPr>
                <w:sdtEndPr/>
                <w:sdtContent>
                  <w:p w:rsidR="00F156EF" w:rsidRDefault="00FE02E2">
                    <w:pPr>
                      <w:pStyle w:val="a4"/>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 </w:t>
                    </w:r>
                  </w:p>
                </w:sdtContent>
              </w:sdt>
              <w:p w:rsidR="00F156EF" w:rsidRDefault="00F156EF">
                <w:pPr>
                  <w:pStyle w:val="a4"/>
                  <w:jc w:val="center"/>
                </w:pPr>
              </w:p>
              <w:sdt>
                <w:sdtPr>
                  <w:alias w:val="Ημερομηνία"/>
                  <w:id w:val="13783224"/>
                  <w:placeholder>
                    <w:docPart w:val="DE79D8E9C2D74E8CB1AB3DA3B823321A"/>
                  </w:placeholder>
                  <w:dataBinding w:prefixMappings="xmlns:ns0='http://schemas.microsoft.com/office/2006/coverPageProps'" w:xpath="/ns0:CoverPageProperties[1]/ns0:PublishDate[1]" w:storeItemID="{55AF091B-3C7A-41E3-B477-F2FDAA23CFDA}"/>
                  <w:date w:fullDate="2018-03-21T00:00:00Z">
                    <w:dateFormat w:val="d/M/yyyy"/>
                    <w:lid w:val="el-GR"/>
                    <w:storeMappedDataAs w:val="dateTime"/>
                    <w:calendar w:val="gregorian"/>
                  </w:date>
                </w:sdtPr>
                <w:sdtEndPr/>
                <w:sdtContent>
                  <w:p w:rsidR="00F156EF" w:rsidRDefault="00F156EF">
                    <w:pPr>
                      <w:pStyle w:val="a4"/>
                      <w:jc w:val="center"/>
                    </w:pPr>
                    <w:r>
                      <w:t>21/3/2018</w:t>
                    </w:r>
                  </w:p>
                </w:sdtContent>
              </w:sdt>
              <w:p w:rsidR="00F156EF" w:rsidRDefault="00F156EF">
                <w:pPr>
                  <w:pStyle w:val="a4"/>
                  <w:jc w:val="center"/>
                </w:pPr>
              </w:p>
              <w:sdt>
                <w:sdtPr>
                  <w:alias w:val="Συντάκτης"/>
                  <w:id w:val="13783229"/>
                  <w:dataBinding w:prefixMappings="xmlns:ns0='http://schemas.openxmlformats.org/package/2006/metadata/core-properties' xmlns:ns1='http://purl.org/dc/elements/1.1/'" w:xpath="/ns0:coreProperties[1]/ns1:creator[1]" w:storeItemID="{6C3C8BC8-F283-45AE-878A-BAB7291924A1}"/>
                  <w:text/>
                </w:sdtPr>
                <w:sdtEndPr/>
                <w:sdtContent>
                  <w:p w:rsidR="00F156EF" w:rsidRDefault="00FE02E2">
                    <w:pPr>
                      <w:pStyle w:val="a4"/>
                      <w:jc w:val="center"/>
                    </w:pPr>
                    <w:r>
                      <w:t xml:space="preserve"> </w:t>
                    </w:r>
                    <w:proofErr w:type="spellStart"/>
                    <w:r>
                      <w:t>Σγουρούδη</w:t>
                    </w:r>
                    <w:proofErr w:type="spellEnd"/>
                    <w:r>
                      <w:t xml:space="preserve"> Άννα</w:t>
                    </w:r>
                  </w:p>
                </w:sdtContent>
              </w:sdt>
              <w:p w:rsidR="00F156EF" w:rsidRDefault="00F156EF">
                <w:pPr>
                  <w:pStyle w:val="a4"/>
                  <w:jc w:val="center"/>
                </w:pPr>
              </w:p>
            </w:tc>
          </w:tr>
        </w:tbl>
        <w:p w:rsidR="00F156EF" w:rsidRDefault="00F156EF"/>
        <w:p w:rsidR="00F156EF" w:rsidRDefault="00F156EF">
          <w:pPr>
            <w:spacing w:after="200" w:line="276" w:lineRule="auto"/>
            <w:ind w:firstLine="0"/>
            <w:rPr>
              <w:rFonts w:ascii="Arial" w:eastAsiaTheme="majorEastAsia" w:hAnsi="Arial" w:cstheme="majorBidi"/>
              <w:b/>
              <w:bCs/>
              <w:color w:val="943634" w:themeColor="accent2" w:themeShade="BF"/>
              <w:sz w:val="34"/>
              <w:szCs w:val="28"/>
              <w:lang w:val="en-US"/>
            </w:rPr>
          </w:pPr>
          <w:r>
            <w:rPr>
              <w:lang w:val="en-US"/>
            </w:rPr>
            <w:br w:type="page"/>
          </w:r>
        </w:p>
      </w:sdtContent>
    </w:sdt>
    <w:sdt>
      <w:sdtPr>
        <w:rPr>
          <w:rFonts w:ascii="Times New Roman" w:eastAsiaTheme="minorHAnsi" w:hAnsi="Times New Roman" w:cstheme="minorBidi"/>
          <w:b w:val="0"/>
          <w:bCs w:val="0"/>
          <w:color w:val="auto"/>
          <w:sz w:val="22"/>
          <w:szCs w:val="22"/>
        </w:rPr>
        <w:id w:val="2131122138"/>
        <w:docPartObj>
          <w:docPartGallery w:val="Table of Contents"/>
          <w:docPartUnique/>
        </w:docPartObj>
      </w:sdtPr>
      <w:sdtEndPr/>
      <w:sdtContent>
        <w:p w:rsidR="00C936F5" w:rsidRDefault="00C936F5">
          <w:pPr>
            <w:pStyle w:val="a5"/>
          </w:pPr>
          <w:r>
            <w:t>Περιεχόμενα</w:t>
          </w:r>
        </w:p>
        <w:p w:rsidR="00C936F5" w:rsidRDefault="00AD565C">
          <w:pPr>
            <w:pStyle w:val="10"/>
            <w:tabs>
              <w:tab w:val="right" w:leader="dot" w:pos="9060"/>
            </w:tabs>
            <w:rPr>
              <w:noProof/>
            </w:rPr>
          </w:pPr>
          <w:r>
            <w:fldChar w:fldCharType="begin"/>
          </w:r>
          <w:r w:rsidR="00C936F5">
            <w:instrText xml:space="preserve"> TOC \o "1-3" \h \z \u </w:instrText>
          </w:r>
          <w:r>
            <w:fldChar w:fldCharType="separate"/>
          </w:r>
          <w:hyperlink w:anchor="_Toc509410417" w:history="1">
            <w:r w:rsidR="00C936F5" w:rsidRPr="0035646A">
              <w:rPr>
                <w:rStyle w:val="-"/>
                <w:noProof/>
                <w:lang w:val="en-US"/>
              </w:rPr>
              <w:t>Ecology</w:t>
            </w:r>
            <w:r w:rsidR="00C936F5">
              <w:rPr>
                <w:noProof/>
                <w:webHidden/>
              </w:rPr>
              <w:tab/>
            </w:r>
            <w:r>
              <w:rPr>
                <w:noProof/>
                <w:webHidden/>
              </w:rPr>
              <w:fldChar w:fldCharType="begin"/>
            </w:r>
            <w:r w:rsidR="00C936F5">
              <w:rPr>
                <w:noProof/>
                <w:webHidden/>
              </w:rPr>
              <w:instrText xml:space="preserve"> PAGEREF _Toc509410417 \h </w:instrText>
            </w:r>
            <w:r>
              <w:rPr>
                <w:noProof/>
                <w:webHidden/>
              </w:rPr>
            </w:r>
            <w:r>
              <w:rPr>
                <w:noProof/>
                <w:webHidden/>
              </w:rPr>
              <w:fldChar w:fldCharType="separate"/>
            </w:r>
            <w:r w:rsidR="00C936F5">
              <w:rPr>
                <w:noProof/>
                <w:webHidden/>
              </w:rPr>
              <w:t>2</w:t>
            </w:r>
            <w:r>
              <w:rPr>
                <w:noProof/>
                <w:webHidden/>
              </w:rPr>
              <w:fldChar w:fldCharType="end"/>
            </w:r>
          </w:hyperlink>
        </w:p>
        <w:p w:rsidR="00C936F5" w:rsidRDefault="0083486A">
          <w:pPr>
            <w:pStyle w:val="20"/>
            <w:tabs>
              <w:tab w:val="right" w:leader="dot" w:pos="9060"/>
            </w:tabs>
            <w:rPr>
              <w:noProof/>
            </w:rPr>
          </w:pPr>
          <w:hyperlink w:anchor="_Toc509410418" w:history="1">
            <w:r w:rsidR="00C936F5" w:rsidRPr="0035646A">
              <w:rPr>
                <w:rStyle w:val="-"/>
                <w:noProof/>
                <w:lang w:val="en-US"/>
              </w:rPr>
              <w:t>Ecology2</w:t>
            </w:r>
            <w:r w:rsidR="00C936F5">
              <w:rPr>
                <w:noProof/>
                <w:webHidden/>
              </w:rPr>
              <w:tab/>
            </w:r>
            <w:r w:rsidR="00AD565C">
              <w:rPr>
                <w:noProof/>
                <w:webHidden/>
              </w:rPr>
              <w:fldChar w:fldCharType="begin"/>
            </w:r>
            <w:r w:rsidR="00C936F5">
              <w:rPr>
                <w:noProof/>
                <w:webHidden/>
              </w:rPr>
              <w:instrText xml:space="preserve"> PAGEREF _Toc509410418 \h </w:instrText>
            </w:r>
            <w:r w:rsidR="00AD565C">
              <w:rPr>
                <w:noProof/>
                <w:webHidden/>
              </w:rPr>
            </w:r>
            <w:r w:rsidR="00AD565C">
              <w:rPr>
                <w:noProof/>
                <w:webHidden/>
              </w:rPr>
              <w:fldChar w:fldCharType="separate"/>
            </w:r>
            <w:r w:rsidR="00C936F5">
              <w:rPr>
                <w:noProof/>
                <w:webHidden/>
              </w:rPr>
              <w:t>2</w:t>
            </w:r>
            <w:r w:rsidR="00AD565C">
              <w:rPr>
                <w:noProof/>
                <w:webHidden/>
              </w:rPr>
              <w:fldChar w:fldCharType="end"/>
            </w:r>
          </w:hyperlink>
        </w:p>
        <w:p w:rsidR="00C936F5" w:rsidRDefault="0083486A">
          <w:pPr>
            <w:pStyle w:val="10"/>
            <w:tabs>
              <w:tab w:val="right" w:leader="dot" w:pos="9060"/>
            </w:tabs>
            <w:rPr>
              <w:noProof/>
            </w:rPr>
          </w:pPr>
          <w:hyperlink w:anchor="_Toc509410419" w:history="1">
            <w:r w:rsidR="00C936F5" w:rsidRPr="0035646A">
              <w:rPr>
                <w:rStyle w:val="-"/>
                <w:noProof/>
                <w:lang w:val="en-US"/>
              </w:rPr>
              <w:t>Population ecology</w:t>
            </w:r>
            <w:r w:rsidR="00C936F5">
              <w:rPr>
                <w:noProof/>
                <w:webHidden/>
              </w:rPr>
              <w:tab/>
            </w:r>
            <w:r w:rsidR="00AD565C">
              <w:rPr>
                <w:noProof/>
                <w:webHidden/>
              </w:rPr>
              <w:fldChar w:fldCharType="begin"/>
            </w:r>
            <w:r w:rsidR="00C936F5">
              <w:rPr>
                <w:noProof/>
                <w:webHidden/>
              </w:rPr>
              <w:instrText xml:space="preserve"> PAGEREF _Toc509410419 \h </w:instrText>
            </w:r>
            <w:r w:rsidR="00AD565C">
              <w:rPr>
                <w:noProof/>
                <w:webHidden/>
              </w:rPr>
            </w:r>
            <w:r w:rsidR="00AD565C">
              <w:rPr>
                <w:noProof/>
                <w:webHidden/>
              </w:rPr>
              <w:fldChar w:fldCharType="separate"/>
            </w:r>
            <w:r w:rsidR="00C936F5">
              <w:rPr>
                <w:noProof/>
                <w:webHidden/>
              </w:rPr>
              <w:t>3</w:t>
            </w:r>
            <w:r w:rsidR="00AD565C">
              <w:rPr>
                <w:noProof/>
                <w:webHidden/>
              </w:rPr>
              <w:fldChar w:fldCharType="end"/>
            </w:r>
          </w:hyperlink>
        </w:p>
        <w:p w:rsidR="00C936F5" w:rsidRDefault="0083486A">
          <w:pPr>
            <w:pStyle w:val="20"/>
            <w:tabs>
              <w:tab w:val="right" w:leader="dot" w:pos="9060"/>
            </w:tabs>
            <w:rPr>
              <w:noProof/>
            </w:rPr>
          </w:pPr>
          <w:hyperlink w:anchor="_Toc509410420" w:history="1">
            <w:r w:rsidR="00C936F5" w:rsidRPr="0035646A">
              <w:rPr>
                <w:rStyle w:val="-"/>
                <w:noProof/>
                <w:lang w:val="en-US"/>
              </w:rPr>
              <w:t>Population ecology2</w:t>
            </w:r>
            <w:r w:rsidR="00C936F5">
              <w:rPr>
                <w:noProof/>
                <w:webHidden/>
              </w:rPr>
              <w:tab/>
            </w:r>
            <w:r w:rsidR="00AD565C">
              <w:rPr>
                <w:noProof/>
                <w:webHidden/>
              </w:rPr>
              <w:fldChar w:fldCharType="begin"/>
            </w:r>
            <w:r w:rsidR="00C936F5">
              <w:rPr>
                <w:noProof/>
                <w:webHidden/>
              </w:rPr>
              <w:instrText xml:space="preserve"> PAGEREF _Toc509410420 \h </w:instrText>
            </w:r>
            <w:r w:rsidR="00AD565C">
              <w:rPr>
                <w:noProof/>
                <w:webHidden/>
              </w:rPr>
            </w:r>
            <w:r w:rsidR="00AD565C">
              <w:rPr>
                <w:noProof/>
                <w:webHidden/>
              </w:rPr>
              <w:fldChar w:fldCharType="separate"/>
            </w:r>
            <w:r w:rsidR="00C936F5">
              <w:rPr>
                <w:noProof/>
                <w:webHidden/>
              </w:rPr>
              <w:t>3</w:t>
            </w:r>
            <w:r w:rsidR="00AD565C">
              <w:rPr>
                <w:noProof/>
                <w:webHidden/>
              </w:rPr>
              <w:fldChar w:fldCharType="end"/>
            </w:r>
          </w:hyperlink>
        </w:p>
        <w:p w:rsidR="00C936F5" w:rsidRDefault="0083486A">
          <w:pPr>
            <w:pStyle w:val="10"/>
            <w:tabs>
              <w:tab w:val="right" w:leader="dot" w:pos="9060"/>
            </w:tabs>
            <w:rPr>
              <w:noProof/>
            </w:rPr>
          </w:pPr>
          <w:hyperlink w:anchor="_Toc509410421" w:history="1">
            <w:r w:rsidR="00C936F5" w:rsidRPr="0035646A">
              <w:rPr>
                <w:rStyle w:val="-"/>
                <w:noProof/>
                <w:lang w:val="en-US"/>
              </w:rPr>
              <w:t>Individual ecology</w:t>
            </w:r>
            <w:r w:rsidR="00C936F5">
              <w:rPr>
                <w:noProof/>
                <w:webHidden/>
              </w:rPr>
              <w:tab/>
            </w:r>
            <w:r w:rsidR="00AD565C">
              <w:rPr>
                <w:noProof/>
                <w:webHidden/>
              </w:rPr>
              <w:fldChar w:fldCharType="begin"/>
            </w:r>
            <w:r w:rsidR="00C936F5">
              <w:rPr>
                <w:noProof/>
                <w:webHidden/>
              </w:rPr>
              <w:instrText xml:space="preserve"> PAGEREF _Toc509410421 \h </w:instrText>
            </w:r>
            <w:r w:rsidR="00AD565C">
              <w:rPr>
                <w:noProof/>
                <w:webHidden/>
              </w:rPr>
            </w:r>
            <w:r w:rsidR="00AD565C">
              <w:rPr>
                <w:noProof/>
                <w:webHidden/>
              </w:rPr>
              <w:fldChar w:fldCharType="separate"/>
            </w:r>
            <w:r w:rsidR="00C936F5">
              <w:rPr>
                <w:noProof/>
                <w:webHidden/>
              </w:rPr>
              <w:t>4</w:t>
            </w:r>
            <w:r w:rsidR="00AD565C">
              <w:rPr>
                <w:noProof/>
                <w:webHidden/>
              </w:rPr>
              <w:fldChar w:fldCharType="end"/>
            </w:r>
          </w:hyperlink>
        </w:p>
        <w:p w:rsidR="00C936F5" w:rsidRDefault="0083486A">
          <w:pPr>
            <w:pStyle w:val="20"/>
            <w:tabs>
              <w:tab w:val="right" w:leader="dot" w:pos="9060"/>
            </w:tabs>
            <w:rPr>
              <w:noProof/>
            </w:rPr>
          </w:pPr>
          <w:hyperlink w:anchor="_Toc509410422" w:history="1">
            <w:r w:rsidR="00C936F5" w:rsidRPr="0035646A">
              <w:rPr>
                <w:rStyle w:val="-"/>
                <w:noProof/>
                <w:lang w:val="en-US"/>
              </w:rPr>
              <w:t>Individual ecology2</w:t>
            </w:r>
            <w:r w:rsidR="00C936F5">
              <w:rPr>
                <w:noProof/>
                <w:webHidden/>
              </w:rPr>
              <w:tab/>
            </w:r>
            <w:r w:rsidR="00AD565C">
              <w:rPr>
                <w:noProof/>
                <w:webHidden/>
              </w:rPr>
              <w:fldChar w:fldCharType="begin"/>
            </w:r>
            <w:r w:rsidR="00C936F5">
              <w:rPr>
                <w:noProof/>
                <w:webHidden/>
              </w:rPr>
              <w:instrText xml:space="preserve"> PAGEREF _Toc509410422 \h </w:instrText>
            </w:r>
            <w:r w:rsidR="00AD565C">
              <w:rPr>
                <w:noProof/>
                <w:webHidden/>
              </w:rPr>
            </w:r>
            <w:r w:rsidR="00AD565C">
              <w:rPr>
                <w:noProof/>
                <w:webHidden/>
              </w:rPr>
              <w:fldChar w:fldCharType="separate"/>
            </w:r>
            <w:r w:rsidR="00C936F5">
              <w:rPr>
                <w:noProof/>
                <w:webHidden/>
              </w:rPr>
              <w:t>4</w:t>
            </w:r>
            <w:r w:rsidR="00AD565C">
              <w:rPr>
                <w:noProof/>
                <w:webHidden/>
              </w:rPr>
              <w:fldChar w:fldCharType="end"/>
            </w:r>
          </w:hyperlink>
        </w:p>
        <w:p w:rsidR="00C936F5" w:rsidRDefault="0083486A">
          <w:pPr>
            <w:pStyle w:val="10"/>
            <w:tabs>
              <w:tab w:val="right" w:leader="dot" w:pos="9060"/>
            </w:tabs>
            <w:rPr>
              <w:noProof/>
            </w:rPr>
          </w:pPr>
          <w:hyperlink w:anchor="_Toc509410423" w:history="1">
            <w:r w:rsidR="00C936F5" w:rsidRPr="0035646A">
              <w:rPr>
                <w:rStyle w:val="-"/>
                <w:noProof/>
                <w:lang w:val="en-US"/>
              </w:rPr>
              <w:t>Biosphere</w:t>
            </w:r>
            <w:r w:rsidR="00C936F5">
              <w:rPr>
                <w:noProof/>
                <w:webHidden/>
              </w:rPr>
              <w:tab/>
            </w:r>
            <w:r w:rsidR="00AD565C">
              <w:rPr>
                <w:noProof/>
                <w:webHidden/>
              </w:rPr>
              <w:fldChar w:fldCharType="begin"/>
            </w:r>
            <w:r w:rsidR="00C936F5">
              <w:rPr>
                <w:noProof/>
                <w:webHidden/>
              </w:rPr>
              <w:instrText xml:space="preserve"> PAGEREF _Toc509410423 \h </w:instrText>
            </w:r>
            <w:r w:rsidR="00AD565C">
              <w:rPr>
                <w:noProof/>
                <w:webHidden/>
              </w:rPr>
            </w:r>
            <w:r w:rsidR="00AD565C">
              <w:rPr>
                <w:noProof/>
                <w:webHidden/>
              </w:rPr>
              <w:fldChar w:fldCharType="separate"/>
            </w:r>
            <w:r w:rsidR="00C936F5">
              <w:rPr>
                <w:noProof/>
                <w:webHidden/>
              </w:rPr>
              <w:t>5</w:t>
            </w:r>
            <w:r w:rsidR="00AD565C">
              <w:rPr>
                <w:noProof/>
                <w:webHidden/>
              </w:rPr>
              <w:fldChar w:fldCharType="end"/>
            </w:r>
          </w:hyperlink>
        </w:p>
        <w:p w:rsidR="00C936F5" w:rsidRDefault="0083486A">
          <w:pPr>
            <w:pStyle w:val="20"/>
            <w:tabs>
              <w:tab w:val="right" w:leader="dot" w:pos="9060"/>
            </w:tabs>
            <w:rPr>
              <w:noProof/>
            </w:rPr>
          </w:pPr>
          <w:hyperlink w:anchor="_Toc509410424" w:history="1">
            <w:r w:rsidR="00C936F5" w:rsidRPr="0035646A">
              <w:rPr>
                <w:rStyle w:val="-"/>
                <w:noProof/>
                <w:lang w:val="en-US"/>
              </w:rPr>
              <w:t>Biosphere2</w:t>
            </w:r>
            <w:r w:rsidR="00C936F5">
              <w:rPr>
                <w:noProof/>
                <w:webHidden/>
              </w:rPr>
              <w:tab/>
            </w:r>
            <w:r w:rsidR="00AD565C">
              <w:rPr>
                <w:noProof/>
                <w:webHidden/>
              </w:rPr>
              <w:fldChar w:fldCharType="begin"/>
            </w:r>
            <w:r w:rsidR="00C936F5">
              <w:rPr>
                <w:noProof/>
                <w:webHidden/>
              </w:rPr>
              <w:instrText xml:space="preserve"> PAGEREF _Toc509410424 \h </w:instrText>
            </w:r>
            <w:r w:rsidR="00AD565C">
              <w:rPr>
                <w:noProof/>
                <w:webHidden/>
              </w:rPr>
            </w:r>
            <w:r w:rsidR="00AD565C">
              <w:rPr>
                <w:noProof/>
                <w:webHidden/>
              </w:rPr>
              <w:fldChar w:fldCharType="separate"/>
            </w:r>
            <w:r w:rsidR="00C936F5">
              <w:rPr>
                <w:noProof/>
                <w:webHidden/>
              </w:rPr>
              <w:t>5</w:t>
            </w:r>
            <w:r w:rsidR="00AD565C">
              <w:rPr>
                <w:noProof/>
                <w:webHidden/>
              </w:rPr>
              <w:fldChar w:fldCharType="end"/>
            </w:r>
          </w:hyperlink>
        </w:p>
        <w:p w:rsidR="00C936F5" w:rsidRDefault="0083486A">
          <w:pPr>
            <w:pStyle w:val="10"/>
            <w:tabs>
              <w:tab w:val="right" w:leader="dot" w:pos="9060"/>
            </w:tabs>
            <w:rPr>
              <w:noProof/>
            </w:rPr>
          </w:pPr>
          <w:hyperlink w:anchor="_Toc509410425" w:history="1">
            <w:r w:rsidR="00C936F5" w:rsidRPr="0035646A">
              <w:rPr>
                <w:rStyle w:val="-"/>
                <w:noProof/>
                <w:lang w:val="en-US"/>
              </w:rPr>
              <w:t>Met populations and migration</w:t>
            </w:r>
            <w:r w:rsidR="00C936F5">
              <w:rPr>
                <w:noProof/>
                <w:webHidden/>
              </w:rPr>
              <w:tab/>
            </w:r>
            <w:r w:rsidR="00AD565C">
              <w:rPr>
                <w:noProof/>
                <w:webHidden/>
              </w:rPr>
              <w:fldChar w:fldCharType="begin"/>
            </w:r>
            <w:r w:rsidR="00C936F5">
              <w:rPr>
                <w:noProof/>
                <w:webHidden/>
              </w:rPr>
              <w:instrText xml:space="preserve"> PAGEREF _Toc509410425 \h </w:instrText>
            </w:r>
            <w:r w:rsidR="00AD565C">
              <w:rPr>
                <w:noProof/>
                <w:webHidden/>
              </w:rPr>
            </w:r>
            <w:r w:rsidR="00AD565C">
              <w:rPr>
                <w:noProof/>
                <w:webHidden/>
              </w:rPr>
              <w:fldChar w:fldCharType="separate"/>
            </w:r>
            <w:r w:rsidR="00C936F5">
              <w:rPr>
                <w:noProof/>
                <w:webHidden/>
              </w:rPr>
              <w:t>6</w:t>
            </w:r>
            <w:r w:rsidR="00AD565C">
              <w:rPr>
                <w:noProof/>
                <w:webHidden/>
              </w:rPr>
              <w:fldChar w:fldCharType="end"/>
            </w:r>
          </w:hyperlink>
        </w:p>
        <w:p w:rsidR="00C936F5" w:rsidRDefault="0083486A">
          <w:pPr>
            <w:pStyle w:val="20"/>
            <w:tabs>
              <w:tab w:val="right" w:leader="dot" w:pos="9060"/>
            </w:tabs>
            <w:rPr>
              <w:noProof/>
            </w:rPr>
          </w:pPr>
          <w:hyperlink w:anchor="_Toc509410426" w:history="1">
            <w:r w:rsidR="00C936F5" w:rsidRPr="0035646A">
              <w:rPr>
                <w:rStyle w:val="-"/>
                <w:noProof/>
                <w:lang w:val="en-US"/>
              </w:rPr>
              <w:t>Met populations and migration2</w:t>
            </w:r>
            <w:r w:rsidR="00C936F5">
              <w:rPr>
                <w:noProof/>
                <w:webHidden/>
              </w:rPr>
              <w:tab/>
            </w:r>
            <w:r w:rsidR="00AD565C">
              <w:rPr>
                <w:noProof/>
                <w:webHidden/>
              </w:rPr>
              <w:fldChar w:fldCharType="begin"/>
            </w:r>
            <w:r w:rsidR="00C936F5">
              <w:rPr>
                <w:noProof/>
                <w:webHidden/>
              </w:rPr>
              <w:instrText xml:space="preserve"> PAGEREF _Toc509410426 \h </w:instrText>
            </w:r>
            <w:r w:rsidR="00AD565C">
              <w:rPr>
                <w:noProof/>
                <w:webHidden/>
              </w:rPr>
            </w:r>
            <w:r w:rsidR="00AD565C">
              <w:rPr>
                <w:noProof/>
                <w:webHidden/>
              </w:rPr>
              <w:fldChar w:fldCharType="separate"/>
            </w:r>
            <w:r w:rsidR="00C936F5">
              <w:rPr>
                <w:noProof/>
                <w:webHidden/>
              </w:rPr>
              <w:t>6</w:t>
            </w:r>
            <w:r w:rsidR="00AD565C">
              <w:rPr>
                <w:noProof/>
                <w:webHidden/>
              </w:rPr>
              <w:fldChar w:fldCharType="end"/>
            </w:r>
          </w:hyperlink>
        </w:p>
        <w:p w:rsidR="00C936F5" w:rsidRDefault="00AD565C">
          <w:r>
            <w:fldChar w:fldCharType="end"/>
          </w:r>
        </w:p>
      </w:sdtContent>
    </w:sdt>
    <w:p w:rsidR="00C936F5" w:rsidRDefault="00C936F5">
      <w:pPr>
        <w:spacing w:after="200" w:line="276" w:lineRule="auto"/>
        <w:ind w:firstLine="0"/>
        <w:rPr>
          <w:rFonts w:ascii="Arial" w:eastAsiaTheme="majorEastAsia" w:hAnsi="Arial" w:cstheme="majorBidi"/>
          <w:b/>
          <w:bCs/>
          <w:color w:val="943634" w:themeColor="accent2" w:themeShade="BF"/>
          <w:sz w:val="34"/>
          <w:szCs w:val="28"/>
          <w:lang w:val="en-US"/>
        </w:rPr>
      </w:pPr>
      <w:r>
        <w:rPr>
          <w:lang w:val="en-US"/>
        </w:rPr>
        <w:br w:type="page"/>
      </w:r>
    </w:p>
    <w:p w:rsidR="003F4E3F" w:rsidRDefault="003F4E3F" w:rsidP="00CC0D95">
      <w:pPr>
        <w:pStyle w:val="1"/>
        <w:jc w:val="center"/>
        <w:rPr>
          <w:lang w:val="en-US"/>
        </w:rPr>
      </w:pPr>
      <w:bookmarkStart w:id="0" w:name="_Toc509410417"/>
      <w:r w:rsidRPr="003F4E3F">
        <w:rPr>
          <w:lang w:val="en-US"/>
        </w:rPr>
        <w:lastRenderedPageBreak/>
        <w:t>Ecology</w:t>
      </w:r>
      <w:bookmarkEnd w:id="0"/>
    </w:p>
    <w:p w:rsidR="000D300C" w:rsidRDefault="003F4E3F" w:rsidP="00934258">
      <w:pPr>
        <w:rPr>
          <w:lang w:val="en-US"/>
        </w:rPr>
      </w:pPr>
      <w:r w:rsidRPr="003F4E3F">
        <w:rPr>
          <w:lang w:val="en-US"/>
        </w:rPr>
        <w:t>Ecology (from Greek: οἶκος, "house", or "environment"; -λογία, "study of"</w:t>
      </w:r>
      <w:proofErr w:type="gramStart"/>
      <w:r w:rsidRPr="003F4E3F">
        <w:rPr>
          <w:lang w:val="en-US"/>
        </w:rPr>
        <w:t>)[</w:t>
      </w:r>
      <w:proofErr w:type="gramEnd"/>
      <w:r w:rsidRPr="003F4E3F">
        <w:rPr>
          <w:lang w:val="en-US"/>
        </w:rPr>
        <w:t xml:space="preserve">A] is the branch of biology[1] which studies the interactions among organisms and their environment. Objects of study include interactions of organisms with each other and with </w:t>
      </w:r>
      <w:del w:id="1" w:author="Anna" w:date="2018-03-26T21:38:00Z">
        <w:r w:rsidRPr="003F4E3F" w:rsidDel="00354B2D">
          <w:rPr>
            <w:lang w:val="en-US"/>
          </w:rPr>
          <w:delText xml:space="preserve">abiotic </w:delText>
        </w:r>
      </w:del>
      <w:ins w:id="2" w:author="Anna" w:date="2018-03-26T21:38:00Z">
        <w:r w:rsidR="00354B2D">
          <w:rPr>
            <w:lang w:val="en-US"/>
          </w:rPr>
          <w:t>animate</w:t>
        </w:r>
        <w:r w:rsidR="00354B2D" w:rsidRPr="003F4E3F">
          <w:rPr>
            <w:lang w:val="en-US"/>
          </w:rPr>
          <w:t xml:space="preserve"> </w:t>
        </w:r>
      </w:ins>
      <w:r w:rsidRPr="003F4E3F">
        <w:rPr>
          <w:lang w:val="en-US"/>
        </w:rPr>
        <w:t xml:space="preserve">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w:t>
      </w:r>
      <w:del w:id="3" w:author="Anna" w:date="2018-03-26T21:29:00Z">
        <w:r w:rsidRPr="003F4E3F" w:rsidDel="00446C1C">
          <w:rPr>
            <w:lang w:val="en-US"/>
          </w:rPr>
          <w:delText xml:space="preserve">sustained </w:delText>
        </w:r>
      </w:del>
      <w:proofErr w:type="gramStart"/>
      <w:ins w:id="4" w:author="Anna" w:date="2018-03-26T21:30:00Z">
        <w:r w:rsidR="00446C1C">
          <w:rPr>
            <w:lang w:val="en-US"/>
          </w:rPr>
          <w:t>a</w:t>
        </w:r>
      </w:ins>
      <w:ins w:id="5" w:author="Anna" w:date="2018-03-26T21:32:00Z">
        <w:r w:rsidR="00446C1C">
          <w:rPr>
            <w:lang w:val="en-US"/>
          </w:rPr>
          <w:t>p</w:t>
        </w:r>
      </w:ins>
      <w:ins w:id="6" w:author="Anna" w:date="2018-03-26T21:30:00Z">
        <w:r w:rsidR="00446C1C">
          <w:rPr>
            <w:lang w:val="en-US"/>
          </w:rPr>
          <w:t>prove</w:t>
        </w:r>
      </w:ins>
      <w:proofErr w:type="gramEnd"/>
      <w:ins w:id="7" w:author="Anna" w:date="2018-03-26T21:29:00Z">
        <w:r w:rsidR="00446C1C" w:rsidRPr="003F4E3F">
          <w:rPr>
            <w:lang w:val="en-US"/>
          </w:rPr>
          <w:t xml:space="preserve"> </w:t>
        </w:r>
      </w:ins>
      <w:r w:rsidRPr="003F4E3F">
        <w:rPr>
          <w:lang w:val="en-US"/>
        </w:rPr>
        <w:t xml:space="preserve">by organisms with specific life history traits. Biodiversity means the varieties of species, genes, and ecosystems, enhances </w:t>
      </w:r>
      <w:del w:id="8" w:author="Anna" w:date="2018-03-26T21:25:00Z">
        <w:r w:rsidRPr="003F4E3F" w:rsidDel="00446C1C">
          <w:rPr>
            <w:lang w:val="en-US"/>
          </w:rPr>
          <w:delText xml:space="preserve">certain </w:delText>
        </w:r>
      </w:del>
      <w:ins w:id="9" w:author="Anna" w:date="2018-03-26T21:26:00Z">
        <w:r w:rsidR="00446C1C">
          <w:rPr>
            <w:lang w:val="en-US"/>
          </w:rPr>
          <w:t>confi</w:t>
        </w:r>
      </w:ins>
      <w:ins w:id="10" w:author="Anna" w:date="2018-03-26T21:27:00Z">
        <w:r w:rsidR="00446C1C">
          <w:rPr>
            <w:lang w:val="en-US"/>
          </w:rPr>
          <w:t>dent</w:t>
        </w:r>
      </w:ins>
      <w:ins w:id="11" w:author="Anna" w:date="2018-03-26T21:25:00Z">
        <w:r w:rsidR="00446C1C" w:rsidRPr="003F4E3F">
          <w:rPr>
            <w:lang w:val="en-US"/>
          </w:rPr>
          <w:t xml:space="preserve"> </w:t>
        </w:r>
      </w:ins>
      <w:r w:rsidRPr="003F4E3F">
        <w:rPr>
          <w:lang w:val="en-US"/>
        </w:rPr>
        <w:t>ecosystem services.</w:t>
      </w:r>
    </w:p>
    <w:p w:rsidR="006E7A1C" w:rsidRDefault="006E7A1C" w:rsidP="006E7A1C">
      <w:pPr>
        <w:pStyle w:val="2"/>
        <w:rPr>
          <w:lang w:val="en-US"/>
        </w:rPr>
      </w:pPr>
      <w:bookmarkStart w:id="12" w:name="_Toc509410418"/>
      <w:r w:rsidRPr="003F4E3F">
        <w:rPr>
          <w:lang w:val="en-US"/>
        </w:rPr>
        <w:t>Ecology</w:t>
      </w:r>
      <w:r>
        <w:rPr>
          <w:lang w:val="en-US"/>
        </w:rPr>
        <w:t>2</w:t>
      </w:r>
      <w:bookmarkEnd w:id="12"/>
    </w:p>
    <w:p w:rsidR="003F4E3F" w:rsidRDefault="003F4E3F" w:rsidP="00934258">
      <w:pPr>
        <w:rPr>
          <w:lang w:val="en-US"/>
        </w:rPr>
      </w:pPr>
      <w:r w:rsidRPr="003F4E3F">
        <w:rPr>
          <w:lang w:val="en-US"/>
        </w:rPr>
        <w:t>Ecology (from Greek: οἶκος, "house", or "environment"; -λογία, "study of"</w:t>
      </w:r>
      <w:proofErr w:type="gramStart"/>
      <w:r w:rsidRPr="003F4E3F">
        <w:rPr>
          <w:lang w:val="en-US"/>
        </w:rPr>
        <w:t>)[</w:t>
      </w:r>
      <w:proofErr w:type="gramEnd"/>
      <w:r w:rsidRPr="003F4E3F">
        <w:rPr>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3F4E3F">
        <w:rPr>
          <w:lang w:val="en-US"/>
        </w:rPr>
        <w:t>pedogenesis</w:t>
      </w:r>
      <w:del w:id="13" w:author="Anna" w:date="2018-03-26T21:33:00Z">
        <w:r w:rsidRPr="003F4E3F" w:rsidDel="00354B2D">
          <w:rPr>
            <w:lang w:val="en-US"/>
          </w:rPr>
          <w:delText>, nutrient</w:delText>
        </w:r>
      </w:del>
      <w:ins w:id="14" w:author="Anna" w:date="2018-03-26T21:33:00Z">
        <w:r w:rsidR="00354B2D">
          <w:rPr>
            <w:lang w:val="en-US"/>
          </w:rPr>
          <w:t>digestive</w:t>
        </w:r>
      </w:ins>
      <w:proofErr w:type="spellEnd"/>
      <w:r w:rsidRPr="003F4E3F">
        <w:rPr>
          <w:lang w:val="en-US"/>
        </w:rPr>
        <w:t xml:space="preserve">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3F4E3F" w:rsidRDefault="003F4E3F" w:rsidP="00934258">
      <w:pPr>
        <w:rPr>
          <w:lang w:val="en-US"/>
        </w:rPr>
      </w:pPr>
      <w:r w:rsidRPr="003F4E3F">
        <w:rPr>
          <w:lang w:val="en-US"/>
        </w:rPr>
        <w:t>Ecology (from Greek: οἶκος, "house", or "environment"; -λογία, "study of"</w:t>
      </w:r>
      <w:proofErr w:type="gramStart"/>
      <w:r w:rsidRPr="003F4E3F">
        <w:rPr>
          <w:lang w:val="en-US"/>
        </w:rPr>
        <w:t>)[</w:t>
      </w:r>
      <w:proofErr w:type="gramEnd"/>
      <w:r w:rsidRPr="003F4E3F">
        <w:rPr>
          <w:lang w:val="en-US"/>
        </w:rPr>
        <w:t>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pathogenesis,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3F4E3F" w:rsidRDefault="003F4E3F" w:rsidP="00934258">
      <w:pPr>
        <w:rPr>
          <w:lang w:val="en-US"/>
        </w:rPr>
      </w:pPr>
      <w:r>
        <w:rPr>
          <w:lang w:val="en-US"/>
        </w:rPr>
        <w:br w:type="page"/>
      </w:r>
    </w:p>
    <w:p w:rsidR="003F4E3F" w:rsidRDefault="003F4E3F" w:rsidP="00CC0D95">
      <w:pPr>
        <w:pStyle w:val="1"/>
        <w:jc w:val="center"/>
        <w:rPr>
          <w:lang w:val="en-US"/>
        </w:rPr>
      </w:pPr>
      <w:bookmarkStart w:id="15" w:name="_Toc509410419"/>
      <w:r w:rsidRPr="003F4E3F">
        <w:rPr>
          <w:lang w:val="en-US"/>
        </w:rPr>
        <w:lastRenderedPageBreak/>
        <w:t>Population ecology</w:t>
      </w:r>
      <w:bookmarkEnd w:id="15"/>
    </w:p>
    <w:p w:rsidR="003F4E3F" w:rsidRDefault="003F4E3F" w:rsidP="00934258">
      <w:pPr>
        <w:rPr>
          <w:lang w:val="en-US"/>
        </w:rPr>
      </w:pPr>
      <w:r w:rsidRPr="003F4E3F">
        <w:rPr>
          <w:lang w:val="en-US"/>
        </w:rPr>
        <w:t>Population ecology studies the dynamics of species populations and how these populations intera</w:t>
      </w:r>
      <w:r w:rsidR="00A05146">
        <w:rPr>
          <w:lang w:val="en-US"/>
        </w:rPr>
        <w:t>ct with the wider environment.</w:t>
      </w:r>
      <w:r w:rsidRPr="003F4E3F">
        <w:rPr>
          <w:lang w:val="en-US"/>
        </w:rPr>
        <w:t xml:space="preserve"> A population consists of individuals of the same species that live, interact, and migrate through </w:t>
      </w:r>
      <w:r>
        <w:rPr>
          <w:lang w:val="en-US"/>
        </w:rPr>
        <w:t>the same niche and habitat.[49]</w:t>
      </w:r>
      <w:r w:rsidRPr="003F4E3F">
        <w:rPr>
          <w:lang w:val="en-US"/>
        </w:rPr>
        <w:t>A primary law of population ecology is</w:t>
      </w:r>
      <w:r w:rsidR="00A05146">
        <w:rPr>
          <w:lang w:val="en-US"/>
        </w:rPr>
        <w:t xml:space="preserve"> the Malthusian growth model</w:t>
      </w:r>
      <w:r w:rsidRPr="003F4E3F">
        <w:rPr>
          <w:lang w:val="en-US"/>
        </w:rPr>
        <w:t xml:space="preserve"> which states, "a population will grow (or decline) exponentially as long as the environment experienced by all individuals in the popul</w:t>
      </w:r>
      <w:r w:rsidR="00A05146">
        <w:rPr>
          <w:lang w:val="en-US"/>
        </w:rPr>
        <w:t xml:space="preserve">ation remains </w:t>
      </w:r>
      <w:r w:rsidR="00702B40">
        <w:rPr>
          <w:lang w:val="en-US"/>
        </w:rPr>
        <w:t>constant»</w:t>
      </w:r>
      <w:r w:rsidR="00702B40" w:rsidRPr="00A05146">
        <w:rPr>
          <w:lang w:val="en-US"/>
        </w:rPr>
        <w:t>.</w:t>
      </w:r>
      <w:r w:rsidR="00702B40" w:rsidRPr="003F4E3F">
        <w:rPr>
          <w:lang w:val="en-US"/>
        </w:rPr>
        <w:t xml:space="preserve"> Simplified</w:t>
      </w:r>
      <w:r w:rsidRPr="003F4E3F">
        <w:rPr>
          <w:lang w:val="en-US"/>
        </w:rPr>
        <w:t xml:space="preserve"> population models usually start with four variables: death, birth, immigration, and emigration.</w:t>
      </w:r>
    </w:p>
    <w:p w:rsidR="006E7A1C" w:rsidRDefault="006E7A1C" w:rsidP="006E7A1C">
      <w:pPr>
        <w:pStyle w:val="2"/>
        <w:rPr>
          <w:lang w:val="en-US"/>
        </w:rPr>
      </w:pPr>
      <w:bookmarkStart w:id="16" w:name="_Toc509410420"/>
      <w:r w:rsidRPr="003F4E3F">
        <w:rPr>
          <w:lang w:val="en-US"/>
        </w:rPr>
        <w:t>Population ecology</w:t>
      </w:r>
      <w:r>
        <w:rPr>
          <w:lang w:val="en-US"/>
        </w:rPr>
        <w:t>2</w:t>
      </w:r>
      <w:bookmarkEnd w:id="16"/>
    </w:p>
    <w:p w:rsidR="003F4E3F" w:rsidRDefault="003F4E3F" w:rsidP="00934258">
      <w:pPr>
        <w:rPr>
          <w:lang w:val="en-US"/>
        </w:rPr>
      </w:pPr>
      <w:r w:rsidRPr="003F4E3F">
        <w:rPr>
          <w:lang w:val="en-US"/>
        </w:rPr>
        <w:t>Population ecology studies the dynamics of species populations and how these populations interac</w:t>
      </w:r>
      <w:r w:rsidR="00A05146">
        <w:rPr>
          <w:lang w:val="en-US"/>
        </w:rPr>
        <w:t>t with the wider environment.</w:t>
      </w:r>
      <w:r w:rsidRPr="003F4E3F">
        <w:rPr>
          <w:lang w:val="en-US"/>
        </w:rPr>
        <w:t xml:space="preserve"> A population consists of individuals of the same species that live, interact, and migrate through </w:t>
      </w:r>
      <w:r w:rsidR="00A05146">
        <w:rPr>
          <w:lang w:val="en-US"/>
        </w:rPr>
        <w:t>the same niche and habitat.</w:t>
      </w:r>
      <w:r w:rsidRPr="003F4E3F">
        <w:rPr>
          <w:lang w:val="en-US"/>
        </w:rPr>
        <w:t>A primary law of population ecology is the Malthusian growth mode</w:t>
      </w:r>
      <w:r w:rsidR="00A05146">
        <w:rPr>
          <w:lang w:val="en-US"/>
        </w:rPr>
        <w:t>l</w:t>
      </w:r>
      <w:r w:rsidRPr="003F4E3F">
        <w:rPr>
          <w:lang w:val="en-US"/>
        </w:rPr>
        <w:t>which states, "a population will grow (or decline) exponentially as long as the environment experienced by all individuals in the popul</w:t>
      </w:r>
      <w:r w:rsidR="00A05146">
        <w:rPr>
          <w:lang w:val="en-US"/>
        </w:rPr>
        <w:t xml:space="preserve">ation remains </w:t>
      </w:r>
      <w:r w:rsidR="00702B40">
        <w:rPr>
          <w:lang w:val="en-US"/>
        </w:rPr>
        <w:t xml:space="preserve">constant. </w:t>
      </w:r>
      <w:r w:rsidR="00702B40" w:rsidRPr="003F4E3F">
        <w:rPr>
          <w:lang w:val="en-US"/>
        </w:rPr>
        <w:t>«Simplified</w:t>
      </w:r>
      <w:r w:rsidRPr="003F4E3F">
        <w:rPr>
          <w:lang w:val="en-US"/>
        </w:rPr>
        <w:t xml:space="preserve"> population models usually start with four variables: death, birth, immigration, and emigration.</w:t>
      </w:r>
    </w:p>
    <w:p w:rsidR="003F4E3F" w:rsidRDefault="003F4E3F" w:rsidP="00934258">
      <w:pPr>
        <w:rPr>
          <w:lang w:val="en-US"/>
        </w:rPr>
      </w:pPr>
      <w:r w:rsidRPr="003F4E3F">
        <w:rPr>
          <w:lang w:val="en-US"/>
        </w:rPr>
        <w:t>Population ecology studies the dynamics of species populations and how these populations interact</w:t>
      </w:r>
      <w:r w:rsidR="00A05146">
        <w:rPr>
          <w:lang w:val="en-US"/>
        </w:rPr>
        <w:t xml:space="preserve"> with the wider environment.</w:t>
      </w:r>
      <w:r w:rsidRPr="003F4E3F">
        <w:rPr>
          <w:lang w:val="en-US"/>
        </w:rPr>
        <w:t xml:space="preserve">A population consists of individuals of the same species that live, interact, and migrate through </w:t>
      </w:r>
      <w:r>
        <w:rPr>
          <w:lang w:val="en-US"/>
        </w:rPr>
        <w:t>the s</w:t>
      </w:r>
      <w:r w:rsidR="00702B40">
        <w:rPr>
          <w:lang w:val="en-US"/>
        </w:rPr>
        <w:t>ame niche and habitat.</w:t>
      </w:r>
      <w:r w:rsidRPr="003F4E3F">
        <w:rPr>
          <w:lang w:val="en-US"/>
        </w:rPr>
        <w:t>A primary law of population ecology is</w:t>
      </w:r>
      <w:r w:rsidR="00A05146">
        <w:rPr>
          <w:lang w:val="en-US"/>
        </w:rPr>
        <w:t xml:space="preserve"> the Malthusian growth model which states, </w:t>
      </w:r>
      <w:r w:rsidRPr="003F4E3F">
        <w:rPr>
          <w:lang w:val="en-US"/>
        </w:rPr>
        <w:t>a population will grow (or decline) exponentially as long as the environment experienced by all individuals in t</w:t>
      </w:r>
      <w:r w:rsidR="00A05146">
        <w:rPr>
          <w:lang w:val="en-US"/>
        </w:rPr>
        <w:t>he population remains constant.</w:t>
      </w:r>
      <w:r w:rsidRPr="003F4E3F">
        <w:rPr>
          <w:lang w:val="en-US"/>
        </w:rPr>
        <w:t xml:space="preserve"> Simplified population models usually start with four variables: death, birth, immigration, and emigration.</w:t>
      </w:r>
    </w:p>
    <w:p w:rsidR="003F4E3F" w:rsidRDefault="003F4E3F" w:rsidP="00934258">
      <w:pPr>
        <w:rPr>
          <w:lang w:val="en-US"/>
        </w:rPr>
      </w:pPr>
      <w:r>
        <w:rPr>
          <w:lang w:val="en-US"/>
        </w:rPr>
        <w:br w:type="page"/>
      </w:r>
    </w:p>
    <w:p w:rsidR="003F4E3F" w:rsidRDefault="003F4E3F" w:rsidP="00CC0D95">
      <w:pPr>
        <w:pStyle w:val="1"/>
        <w:jc w:val="center"/>
        <w:rPr>
          <w:lang w:val="en-US"/>
        </w:rPr>
      </w:pPr>
      <w:bookmarkStart w:id="17" w:name="_Toc509410421"/>
      <w:r w:rsidRPr="003F4E3F">
        <w:rPr>
          <w:lang w:val="en-US"/>
        </w:rPr>
        <w:lastRenderedPageBreak/>
        <w:t>Individual ecology</w:t>
      </w:r>
      <w:bookmarkEnd w:id="17"/>
    </w:p>
    <w:p w:rsidR="003F4E3F" w:rsidRDefault="003F4E3F" w:rsidP="00934258">
      <w:pPr>
        <w:rPr>
          <w:lang w:val="en-US"/>
        </w:rPr>
      </w:pPr>
      <w:r w:rsidRPr="003F4E3F">
        <w:rPr>
          <w:lang w:val="en-US"/>
        </w:rPr>
        <w:t>Understanding traits of individual organisms helps explain patterns and processes at other levels of organization including populations, communities, and ecosystems. Several areas of ecology of evolution that focus on such traits are life history theory, ecophysiology, metabolic theory of ecology, and Ethology. Examples of such traits include features of an organisms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p w:rsidR="00745BB1" w:rsidRDefault="00745BB1" w:rsidP="00745BB1">
      <w:pPr>
        <w:pStyle w:val="2"/>
        <w:rPr>
          <w:lang w:val="en-US"/>
        </w:rPr>
      </w:pPr>
      <w:bookmarkStart w:id="18" w:name="_Toc509410422"/>
      <w:r w:rsidRPr="003F4E3F">
        <w:rPr>
          <w:lang w:val="en-US"/>
        </w:rPr>
        <w:t>Individual ecology</w:t>
      </w:r>
      <w:r>
        <w:rPr>
          <w:lang w:val="en-US"/>
        </w:rPr>
        <w:t>2</w:t>
      </w:r>
      <w:bookmarkEnd w:id="18"/>
    </w:p>
    <w:p w:rsidR="003F4E3F" w:rsidRDefault="003F4E3F" w:rsidP="00934258">
      <w:pPr>
        <w:rPr>
          <w:lang w:val="en-US"/>
        </w:rPr>
      </w:pPr>
      <w:r w:rsidRPr="003F4E3F">
        <w:rPr>
          <w:lang w:val="en-US"/>
        </w:rPr>
        <w:t>Understanding traits of individual organisms helps explain patterns and processes at other levels of organization including populations, communities, and ecosystems. Several areas of ecology of evolution that focus on such traits are life history theory, Eco physiology, metabolic theory of ecology, and Ethology. Examples of such traits include features of an organism’s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p w:rsidR="005E09B6" w:rsidRPr="00B73532" w:rsidRDefault="005E09B6" w:rsidP="005E09B6">
      <w:pPr>
        <w:ind w:firstLine="0"/>
        <w:rPr>
          <w:sz w:val="28"/>
          <w:szCs w:val="28"/>
          <w:lang w:val="en-US"/>
        </w:rPr>
      </w:pPr>
      <w:r w:rsidRPr="00B73532">
        <w:rPr>
          <w:sz w:val="28"/>
          <w:szCs w:val="28"/>
          <w:lang w:val="en-US"/>
        </w:rPr>
        <w:t xml:space="preserve"> Complex Table (less accessible)      </w:t>
      </w:r>
    </w:p>
    <w:p w:rsidR="005E09B6" w:rsidRPr="00B73532" w:rsidRDefault="005E09B6" w:rsidP="005E09B6">
      <w:pPr>
        <w:rPr>
          <w:b/>
          <w:sz w:val="28"/>
          <w:szCs w:val="28"/>
          <w:lang w:val="en-US"/>
        </w:rPr>
      </w:pPr>
      <w:r w:rsidRPr="00B73532">
        <w:rPr>
          <w:b/>
          <w:sz w:val="28"/>
          <w:szCs w:val="28"/>
          <w:lang w:val="en-US"/>
        </w:rPr>
        <w:t>Class Schedule</w:t>
      </w:r>
    </w:p>
    <w:tbl>
      <w:tblPr>
        <w:tblStyle w:val="1-1"/>
        <w:tblW w:w="0" w:type="auto"/>
        <w:tblLook w:val="04A0" w:firstRow="1" w:lastRow="0" w:firstColumn="1" w:lastColumn="0" w:noHBand="0" w:noVBand="1"/>
      </w:tblPr>
      <w:tblGrid>
        <w:gridCol w:w="2273"/>
        <w:gridCol w:w="2268"/>
        <w:gridCol w:w="1696"/>
        <w:gridCol w:w="1483"/>
        <w:gridCol w:w="1566"/>
      </w:tblGrid>
      <w:tr w:rsidR="005E09B6" w:rsidTr="00BF361A">
        <w:trPr>
          <w:cnfStyle w:val="100000000000" w:firstRow="1" w:lastRow="0"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93" w:type="dxa"/>
          </w:tcPr>
          <w:p w:rsidR="005E09B6" w:rsidRDefault="005E09B6" w:rsidP="0085635E">
            <w:pPr>
              <w:ind w:firstLine="0"/>
              <w:rPr>
                <w:lang w:val="en-US"/>
              </w:rPr>
            </w:pPr>
            <w:r w:rsidRPr="001D10C7">
              <w:rPr>
                <w:lang w:val="en-US"/>
              </w:rPr>
              <w:t>LESSON</w:t>
            </w:r>
          </w:p>
        </w:tc>
        <w:tc>
          <w:tcPr>
            <w:tcW w:w="2288" w:type="dxa"/>
          </w:tcPr>
          <w:p w:rsidR="005E09B6" w:rsidRDefault="005E09B6" w:rsidP="0085635E">
            <w:pPr>
              <w:ind w:firstLine="0"/>
              <w:cnfStyle w:val="100000000000" w:firstRow="1" w:lastRow="0" w:firstColumn="0" w:lastColumn="0" w:oddVBand="0" w:evenVBand="0" w:oddHBand="0" w:evenHBand="0" w:firstRowFirstColumn="0" w:firstRowLastColumn="0" w:lastRowFirstColumn="0" w:lastRowLastColumn="0"/>
              <w:rPr>
                <w:lang w:val="en-US"/>
              </w:rPr>
            </w:pPr>
            <w:r>
              <w:rPr>
                <w:lang w:val="en-US"/>
              </w:rPr>
              <w:t>TOPIC</w:t>
            </w:r>
          </w:p>
        </w:tc>
        <w:tc>
          <w:tcPr>
            <w:tcW w:w="1634" w:type="dxa"/>
          </w:tcPr>
          <w:p w:rsidR="005E09B6" w:rsidRDefault="005E09B6" w:rsidP="0085635E">
            <w:pPr>
              <w:ind w:firstLine="0"/>
              <w:cnfStyle w:val="100000000000" w:firstRow="1" w:lastRow="0" w:firstColumn="0" w:lastColumn="0" w:oddVBand="0" w:evenVBand="0" w:oddHBand="0" w:evenHBand="0" w:firstRowFirstColumn="0" w:firstRowLastColumn="0" w:lastRowFirstColumn="0" w:lastRowLastColumn="0"/>
              <w:rPr>
                <w:lang w:val="en-US"/>
              </w:rPr>
            </w:pPr>
            <w:r>
              <w:rPr>
                <w:lang w:val="en-US"/>
              </w:rPr>
              <w:t>ASSIGNMENT</w:t>
            </w:r>
          </w:p>
        </w:tc>
        <w:tc>
          <w:tcPr>
            <w:tcW w:w="1495" w:type="dxa"/>
          </w:tcPr>
          <w:p w:rsidR="005E09B6" w:rsidRDefault="005E09B6" w:rsidP="0085635E">
            <w:pPr>
              <w:ind w:firstLine="0"/>
              <w:cnfStyle w:val="100000000000" w:firstRow="1" w:lastRow="0" w:firstColumn="0" w:lastColumn="0" w:oddVBand="0" w:evenVBand="0" w:oddHBand="0" w:evenHBand="0" w:firstRowFirstColumn="0" w:firstRowLastColumn="0" w:lastRowFirstColumn="0" w:lastRowLastColumn="0"/>
              <w:rPr>
                <w:lang w:val="en-US"/>
              </w:rPr>
            </w:pPr>
            <w:r>
              <w:rPr>
                <w:lang w:val="en-US"/>
              </w:rPr>
              <w:t>Points</w:t>
            </w:r>
          </w:p>
        </w:tc>
        <w:tc>
          <w:tcPr>
            <w:tcW w:w="1576" w:type="dxa"/>
          </w:tcPr>
          <w:p w:rsidR="005E09B6" w:rsidRDefault="005E09B6" w:rsidP="0085635E">
            <w:pPr>
              <w:ind w:firstLine="0"/>
              <w:cnfStyle w:val="100000000000" w:firstRow="1" w:lastRow="0" w:firstColumn="0" w:lastColumn="0" w:oddVBand="0" w:evenVBand="0" w:oddHBand="0" w:evenHBand="0" w:firstRowFirstColumn="0" w:firstRowLastColumn="0" w:lastRowFirstColumn="0" w:lastRowLastColumn="0"/>
              <w:rPr>
                <w:lang w:val="en-US"/>
              </w:rPr>
            </w:pPr>
            <w:r>
              <w:rPr>
                <w:lang w:val="en-US"/>
              </w:rPr>
              <w:t>DUE</w:t>
            </w:r>
          </w:p>
        </w:tc>
      </w:tr>
      <w:tr w:rsidR="005E09B6" w:rsidTr="00BF361A">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293" w:type="dxa"/>
            <w:vMerge w:val="restart"/>
          </w:tcPr>
          <w:p w:rsidR="005E09B6" w:rsidRDefault="005E09B6" w:rsidP="0085635E">
            <w:pPr>
              <w:ind w:firstLine="0"/>
              <w:jc w:val="center"/>
              <w:rPr>
                <w:lang w:val="en-US"/>
              </w:rPr>
            </w:pPr>
            <w:r>
              <w:rPr>
                <w:lang w:val="en-US"/>
              </w:rPr>
              <w:t>1</w:t>
            </w:r>
          </w:p>
        </w:tc>
        <w:tc>
          <w:tcPr>
            <w:tcW w:w="2288" w:type="dxa"/>
            <w:vMerge w:val="restart"/>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What is Distance Learning?</w:t>
            </w:r>
          </w:p>
        </w:tc>
        <w:tc>
          <w:tcPr>
            <w:tcW w:w="1634"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Wiki #1</w:t>
            </w:r>
          </w:p>
        </w:tc>
        <w:tc>
          <w:tcPr>
            <w:tcW w:w="1495"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576"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March10</w:t>
            </w:r>
          </w:p>
        </w:tc>
      </w:tr>
      <w:tr w:rsidR="005E09B6" w:rsidTr="00BF361A">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293" w:type="dxa"/>
            <w:vMerge/>
          </w:tcPr>
          <w:p w:rsidR="005E09B6" w:rsidRDefault="005E09B6" w:rsidP="0085635E">
            <w:pPr>
              <w:ind w:firstLine="0"/>
              <w:jc w:val="center"/>
              <w:rPr>
                <w:lang w:val="en-US"/>
              </w:rPr>
            </w:pPr>
          </w:p>
        </w:tc>
        <w:tc>
          <w:tcPr>
            <w:tcW w:w="2288" w:type="dxa"/>
            <w:vMerge/>
          </w:tcPr>
          <w:p w:rsidR="005E09B6" w:rsidRDefault="005E09B6" w:rsidP="0085635E">
            <w:pPr>
              <w:ind w:firstLine="0"/>
              <w:cnfStyle w:val="000000010000" w:firstRow="0" w:lastRow="0" w:firstColumn="0" w:lastColumn="0" w:oddVBand="0" w:evenVBand="0" w:oddHBand="0" w:evenHBand="1" w:firstRowFirstColumn="0" w:firstRowLastColumn="0" w:lastRowFirstColumn="0" w:lastRowLastColumn="0"/>
              <w:rPr>
                <w:lang w:val="en-US"/>
              </w:rPr>
            </w:pPr>
          </w:p>
        </w:tc>
        <w:tc>
          <w:tcPr>
            <w:tcW w:w="1634" w:type="dxa"/>
          </w:tcPr>
          <w:p w:rsidR="005E09B6" w:rsidRDefault="005E09B6" w:rsidP="0085635E">
            <w:pPr>
              <w:ind w:firstLine="0"/>
              <w:cnfStyle w:val="000000010000" w:firstRow="0" w:lastRow="0" w:firstColumn="0" w:lastColumn="0" w:oddVBand="0" w:evenVBand="0" w:oddHBand="0" w:evenHBand="1" w:firstRowFirstColumn="0" w:firstRowLastColumn="0" w:lastRowFirstColumn="0" w:lastRowLastColumn="0"/>
              <w:rPr>
                <w:lang w:val="en-US"/>
              </w:rPr>
            </w:pPr>
            <w:r>
              <w:rPr>
                <w:lang w:val="en-US"/>
              </w:rPr>
              <w:t>Presentation</w:t>
            </w:r>
          </w:p>
        </w:tc>
        <w:tc>
          <w:tcPr>
            <w:tcW w:w="1495" w:type="dxa"/>
          </w:tcPr>
          <w:p w:rsidR="005E09B6" w:rsidRDefault="005E09B6" w:rsidP="0085635E">
            <w:pPr>
              <w:ind w:firstLine="0"/>
              <w:cnfStyle w:val="000000010000" w:firstRow="0" w:lastRow="0" w:firstColumn="0" w:lastColumn="0" w:oddVBand="0" w:evenVBand="0" w:oddHBand="0" w:evenHBand="1" w:firstRowFirstColumn="0" w:firstRowLastColumn="0" w:lastRowFirstColumn="0" w:lastRowLastColumn="0"/>
              <w:rPr>
                <w:lang w:val="en-US"/>
              </w:rPr>
            </w:pPr>
            <w:r>
              <w:rPr>
                <w:lang w:val="en-US"/>
              </w:rPr>
              <w:t>20</w:t>
            </w:r>
          </w:p>
        </w:tc>
        <w:tc>
          <w:tcPr>
            <w:tcW w:w="1576" w:type="dxa"/>
          </w:tcPr>
          <w:p w:rsidR="005E09B6" w:rsidRDefault="005E09B6" w:rsidP="0085635E">
            <w:pPr>
              <w:cnfStyle w:val="000000010000" w:firstRow="0" w:lastRow="0" w:firstColumn="0" w:lastColumn="0" w:oddVBand="0" w:evenVBand="0" w:oddHBand="0" w:evenHBand="1" w:firstRowFirstColumn="0" w:firstRowLastColumn="0" w:lastRowFirstColumn="0" w:lastRowLastColumn="0"/>
              <w:rPr>
                <w:lang w:val="en-US"/>
              </w:rPr>
            </w:pPr>
          </w:p>
        </w:tc>
      </w:tr>
      <w:tr w:rsidR="005E09B6" w:rsidTr="00BF361A">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2293" w:type="dxa"/>
          </w:tcPr>
          <w:p w:rsidR="005E09B6" w:rsidRDefault="005E09B6" w:rsidP="0085635E">
            <w:pPr>
              <w:ind w:firstLine="0"/>
              <w:jc w:val="center"/>
              <w:rPr>
                <w:lang w:val="en-US"/>
              </w:rPr>
            </w:pPr>
            <w:r>
              <w:rPr>
                <w:lang w:val="en-US"/>
              </w:rPr>
              <w:t>2</w:t>
            </w:r>
          </w:p>
        </w:tc>
        <w:tc>
          <w:tcPr>
            <w:tcW w:w="2288"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  History  &amp; Theories</w:t>
            </w:r>
          </w:p>
        </w:tc>
        <w:tc>
          <w:tcPr>
            <w:tcW w:w="1634"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Brief Paper</w:t>
            </w:r>
          </w:p>
        </w:tc>
        <w:tc>
          <w:tcPr>
            <w:tcW w:w="1495"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20</w:t>
            </w:r>
          </w:p>
        </w:tc>
        <w:tc>
          <w:tcPr>
            <w:tcW w:w="1576"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March 24</w:t>
            </w:r>
          </w:p>
        </w:tc>
      </w:tr>
      <w:tr w:rsidR="005E09B6" w:rsidTr="00BF361A">
        <w:trPr>
          <w:cnfStyle w:val="000000010000" w:firstRow="0" w:lastRow="0" w:firstColumn="0" w:lastColumn="0" w:oddVBand="0" w:evenVBand="0" w:oddHBand="0" w:evenHBand="1"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9286" w:type="dxa"/>
            <w:gridSpan w:val="5"/>
          </w:tcPr>
          <w:p w:rsidR="005E09B6" w:rsidRDefault="005E09B6" w:rsidP="0085635E">
            <w:pPr>
              <w:ind w:firstLine="0"/>
              <w:rPr>
                <w:lang w:val="en-US"/>
              </w:rPr>
            </w:pPr>
            <w:r>
              <w:rPr>
                <w:lang w:val="en-US"/>
              </w:rPr>
              <w:t xml:space="preserve">                                                                        Spring Break</w:t>
            </w:r>
          </w:p>
        </w:tc>
      </w:tr>
      <w:tr w:rsidR="005E09B6" w:rsidTr="00BF361A">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2293" w:type="dxa"/>
            <w:vMerge w:val="restart"/>
          </w:tcPr>
          <w:p w:rsidR="005E09B6" w:rsidRDefault="005E09B6" w:rsidP="0085635E">
            <w:pPr>
              <w:ind w:firstLine="0"/>
              <w:jc w:val="center"/>
              <w:rPr>
                <w:lang w:val="en-US"/>
              </w:rPr>
            </w:pPr>
            <w:r>
              <w:rPr>
                <w:lang w:val="en-US"/>
              </w:rPr>
              <w:t>3</w:t>
            </w:r>
          </w:p>
        </w:tc>
        <w:tc>
          <w:tcPr>
            <w:tcW w:w="2288" w:type="dxa"/>
            <w:vMerge w:val="restart"/>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Distance Learners</w:t>
            </w:r>
          </w:p>
        </w:tc>
        <w:tc>
          <w:tcPr>
            <w:tcW w:w="1634"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Discussion #1</w:t>
            </w:r>
          </w:p>
        </w:tc>
        <w:tc>
          <w:tcPr>
            <w:tcW w:w="1495"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576"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April 7</w:t>
            </w:r>
          </w:p>
        </w:tc>
      </w:tr>
      <w:tr w:rsidR="005E09B6" w:rsidTr="00BF361A">
        <w:trPr>
          <w:cnfStyle w:val="000000010000" w:firstRow="0" w:lastRow="0" w:firstColumn="0" w:lastColumn="0" w:oddVBand="0" w:evenVBand="0" w:oddHBand="0" w:evenHBand="1"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2293" w:type="dxa"/>
            <w:vMerge/>
          </w:tcPr>
          <w:p w:rsidR="005E09B6" w:rsidRDefault="005E09B6" w:rsidP="0085635E">
            <w:pPr>
              <w:ind w:firstLine="0"/>
              <w:rPr>
                <w:lang w:val="en-US"/>
              </w:rPr>
            </w:pPr>
          </w:p>
        </w:tc>
        <w:tc>
          <w:tcPr>
            <w:tcW w:w="2288" w:type="dxa"/>
            <w:vMerge/>
          </w:tcPr>
          <w:p w:rsidR="005E09B6" w:rsidRDefault="005E09B6" w:rsidP="0085635E">
            <w:pPr>
              <w:ind w:firstLine="0"/>
              <w:cnfStyle w:val="000000010000" w:firstRow="0" w:lastRow="0" w:firstColumn="0" w:lastColumn="0" w:oddVBand="0" w:evenVBand="0" w:oddHBand="0" w:evenHBand="1" w:firstRowFirstColumn="0" w:firstRowLastColumn="0" w:lastRowFirstColumn="0" w:lastRowLastColumn="0"/>
              <w:rPr>
                <w:lang w:val="en-US"/>
              </w:rPr>
            </w:pPr>
          </w:p>
        </w:tc>
        <w:tc>
          <w:tcPr>
            <w:tcW w:w="1634" w:type="dxa"/>
          </w:tcPr>
          <w:p w:rsidR="005E09B6" w:rsidRDefault="005E09B6" w:rsidP="0085635E">
            <w:pPr>
              <w:ind w:firstLine="0"/>
              <w:cnfStyle w:val="000000010000" w:firstRow="0" w:lastRow="0" w:firstColumn="0" w:lastColumn="0" w:oddVBand="0" w:evenVBand="0" w:oddHBand="0" w:evenHBand="1" w:firstRowFirstColumn="0" w:firstRowLastColumn="0" w:lastRowFirstColumn="0" w:lastRowLastColumn="0"/>
              <w:rPr>
                <w:lang w:val="en-US"/>
              </w:rPr>
            </w:pPr>
            <w:r>
              <w:rPr>
                <w:lang w:val="en-US"/>
              </w:rPr>
              <w:t>Group Project</w:t>
            </w:r>
          </w:p>
        </w:tc>
        <w:tc>
          <w:tcPr>
            <w:tcW w:w="1495" w:type="dxa"/>
          </w:tcPr>
          <w:p w:rsidR="005E09B6" w:rsidRDefault="005E09B6" w:rsidP="0085635E">
            <w:pPr>
              <w:ind w:firstLine="0"/>
              <w:cnfStyle w:val="000000010000" w:firstRow="0" w:lastRow="0" w:firstColumn="0" w:lastColumn="0" w:oddVBand="0" w:evenVBand="0" w:oddHBand="0" w:evenHBand="1" w:firstRowFirstColumn="0" w:firstRowLastColumn="0" w:lastRowFirstColumn="0" w:lastRowLastColumn="0"/>
              <w:rPr>
                <w:lang w:val="en-US"/>
              </w:rPr>
            </w:pPr>
            <w:r>
              <w:rPr>
                <w:lang w:val="en-US"/>
              </w:rPr>
              <w:t>50</w:t>
            </w:r>
          </w:p>
        </w:tc>
        <w:tc>
          <w:tcPr>
            <w:tcW w:w="1576" w:type="dxa"/>
          </w:tcPr>
          <w:p w:rsidR="005E09B6" w:rsidRDefault="005E09B6" w:rsidP="0085635E">
            <w:pPr>
              <w:ind w:firstLine="0"/>
              <w:cnfStyle w:val="000000010000" w:firstRow="0" w:lastRow="0" w:firstColumn="0" w:lastColumn="0" w:oddVBand="0" w:evenVBand="0" w:oddHBand="0" w:evenHBand="1" w:firstRowFirstColumn="0" w:firstRowLastColumn="0" w:lastRowFirstColumn="0" w:lastRowLastColumn="0"/>
              <w:rPr>
                <w:lang w:val="en-US"/>
              </w:rPr>
            </w:pPr>
            <w:r>
              <w:rPr>
                <w:lang w:val="en-US"/>
              </w:rPr>
              <w:t>April 14</w:t>
            </w:r>
          </w:p>
        </w:tc>
      </w:tr>
      <w:tr w:rsidR="005E09B6" w:rsidTr="00BF361A">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2293" w:type="dxa"/>
          </w:tcPr>
          <w:p w:rsidR="005E09B6" w:rsidRDefault="005E09B6" w:rsidP="0085635E">
            <w:pPr>
              <w:ind w:firstLine="0"/>
              <w:jc w:val="center"/>
              <w:rPr>
                <w:lang w:val="en-US"/>
              </w:rPr>
            </w:pPr>
            <w:r>
              <w:rPr>
                <w:lang w:val="en-US"/>
              </w:rPr>
              <w:t>4</w:t>
            </w:r>
          </w:p>
        </w:tc>
        <w:tc>
          <w:tcPr>
            <w:tcW w:w="2288"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Media Selection</w:t>
            </w:r>
          </w:p>
        </w:tc>
        <w:tc>
          <w:tcPr>
            <w:tcW w:w="1634"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Blog #1</w:t>
            </w:r>
          </w:p>
        </w:tc>
        <w:tc>
          <w:tcPr>
            <w:tcW w:w="1495"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10</w:t>
            </w:r>
          </w:p>
        </w:tc>
        <w:tc>
          <w:tcPr>
            <w:tcW w:w="1576" w:type="dxa"/>
          </w:tcPr>
          <w:p w:rsidR="005E09B6" w:rsidRDefault="005E09B6" w:rsidP="0085635E">
            <w:pPr>
              <w:ind w:firstLine="0"/>
              <w:cnfStyle w:val="000000100000" w:firstRow="0" w:lastRow="0" w:firstColumn="0" w:lastColumn="0" w:oddVBand="0" w:evenVBand="0" w:oddHBand="1" w:evenHBand="0" w:firstRowFirstColumn="0" w:firstRowLastColumn="0" w:lastRowFirstColumn="0" w:lastRowLastColumn="0"/>
              <w:rPr>
                <w:lang w:val="en-US"/>
              </w:rPr>
            </w:pPr>
            <w:r>
              <w:rPr>
                <w:lang w:val="en-US"/>
              </w:rPr>
              <w:t>April 21</w:t>
            </w:r>
          </w:p>
        </w:tc>
      </w:tr>
    </w:tbl>
    <w:p w:rsidR="003F4E3F" w:rsidRDefault="0062774D" w:rsidP="006E7A1C">
      <w:pPr>
        <w:pStyle w:val="1"/>
        <w:rPr>
          <w:lang w:val="en-US"/>
        </w:rPr>
      </w:pPr>
      <w:bookmarkStart w:id="19" w:name="_Toc509410423"/>
      <w:r>
        <w:rPr>
          <w:noProof/>
          <w:lang w:eastAsia="el-GR"/>
        </w:rPr>
        <w:lastRenderedPageBreak/>
        <w:drawing>
          <wp:anchor distT="0" distB="0" distL="114300" distR="114300" simplePos="0" relativeHeight="251657216" behindDoc="1" locked="0" layoutInCell="1" allowOverlap="1">
            <wp:simplePos x="0" y="0"/>
            <wp:positionH relativeFrom="column">
              <wp:posOffset>450215</wp:posOffset>
            </wp:positionH>
            <wp:positionV relativeFrom="paragraph">
              <wp:posOffset>1905</wp:posOffset>
            </wp:positionV>
            <wp:extent cx="3138805" cy="2251710"/>
            <wp:effectExtent l="0" t="0" r="4445" b="0"/>
            <wp:wrapTight wrapText="bothSides">
              <wp:wrapPolygon edited="0">
                <wp:start x="7603" y="0"/>
                <wp:lineTo x="0" y="2193"/>
                <wp:lineTo x="0" y="8223"/>
                <wp:lineTo x="655" y="17543"/>
                <wp:lineTo x="655" y="18822"/>
                <wp:lineTo x="5244" y="20467"/>
                <wp:lineTo x="8652" y="20467"/>
                <wp:lineTo x="8652" y="21381"/>
                <wp:lineTo x="13765" y="21381"/>
                <wp:lineTo x="13896" y="20467"/>
                <wp:lineTo x="17173" y="17543"/>
                <wp:lineTo x="18615" y="14619"/>
                <wp:lineTo x="19271" y="11695"/>
                <wp:lineTo x="21499" y="10051"/>
                <wp:lineTo x="21499" y="8772"/>
                <wp:lineTo x="21237" y="6396"/>
                <wp:lineTo x="20713" y="5848"/>
                <wp:lineTo x="16780" y="2924"/>
                <wp:lineTo x="16911" y="1827"/>
                <wp:lineTo x="14814" y="183"/>
                <wp:lineTo x="12847" y="0"/>
                <wp:lineTo x="7603" y="0"/>
              </wp:wrapPolygon>
            </wp:wrapTight>
            <wp:docPr id="1" name="Εικόνα 1"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ingboardmagazine.com/SpringImages/lifecycle_appl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8805" cy="2251710"/>
                    </a:xfrm>
                    <a:prstGeom prst="rect">
                      <a:avLst/>
                    </a:prstGeom>
                    <a:noFill/>
                    <a:ln>
                      <a:noFill/>
                    </a:ln>
                  </pic:spPr>
                </pic:pic>
              </a:graphicData>
            </a:graphic>
          </wp:anchor>
        </w:drawing>
      </w:r>
      <w:r w:rsidR="003F4E3F" w:rsidRPr="003F4E3F">
        <w:rPr>
          <w:lang w:val="en-US"/>
        </w:rPr>
        <w:t>Biosphere</w:t>
      </w:r>
      <w:bookmarkEnd w:id="19"/>
    </w:p>
    <w:p w:rsidR="003F4E3F" w:rsidRDefault="003F4E3F" w:rsidP="00934258">
      <w:pPr>
        <w:rPr>
          <w:lang w:val="en-US"/>
        </w:rPr>
      </w:pPr>
      <w:r w:rsidRPr="003F4E3F">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w:t>
      </w:r>
      <w:r w:rsidR="00A05146">
        <w:rPr>
          <w:lang w:val="en-US"/>
        </w:rPr>
        <w:t>ution of plants and animals.</w:t>
      </w:r>
      <w:r w:rsidRPr="003F4E3F">
        <w:rPr>
          <w:lang w:val="en-US"/>
        </w:rPr>
        <w:t xml:space="preserve"> Ecological theory has also been used to explain self-emergent regulatory phenomena at the planetary scale: for example, the Gaia hypothesis is an example of holism a</w:t>
      </w:r>
      <w:r w:rsidR="00A05146">
        <w:rPr>
          <w:lang w:val="en-US"/>
        </w:rPr>
        <w:t>pplied in ecological theory.</w:t>
      </w:r>
      <w:r w:rsidRPr="003F4E3F">
        <w:rPr>
          <w:lang w:val="en-US"/>
        </w:rPr>
        <w:t xml:space="preserve"> The Gaia hypothesis states that there is an emergent feedback loop generated by the metabolism of living organisms that maintains the core temperature of the Earth and atmospheric conditions within a narrow self-regulating range of tolerance</w:t>
      </w:r>
    </w:p>
    <w:p w:rsidR="00745BB1" w:rsidRDefault="00745BB1" w:rsidP="00745BB1">
      <w:pPr>
        <w:pStyle w:val="2"/>
        <w:rPr>
          <w:lang w:val="en-US"/>
        </w:rPr>
      </w:pPr>
      <w:bookmarkStart w:id="20" w:name="_Toc509410424"/>
      <w:r w:rsidRPr="003F4E3F">
        <w:rPr>
          <w:lang w:val="en-US"/>
        </w:rPr>
        <w:t>Biosphere</w:t>
      </w:r>
      <w:r>
        <w:rPr>
          <w:lang w:val="en-US"/>
        </w:rPr>
        <w:t>2</w:t>
      </w:r>
      <w:bookmarkEnd w:id="20"/>
    </w:p>
    <w:p w:rsidR="003F4E3F" w:rsidRDefault="003F4E3F" w:rsidP="00934258">
      <w:pPr>
        <w:rPr>
          <w:lang w:val="en-US"/>
        </w:rPr>
      </w:pPr>
      <w:r w:rsidRPr="003F4E3F">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w:t>
      </w:r>
      <w:r w:rsidR="00A05146">
        <w:rPr>
          <w:lang w:val="en-US"/>
        </w:rPr>
        <w:t>ution of plants and animals.</w:t>
      </w:r>
      <w:r w:rsidRPr="003F4E3F">
        <w:rPr>
          <w:lang w:val="en-US"/>
        </w:rPr>
        <w:t xml:space="preserve"> Ecological theory has also been used to explain self-emergent regulatory phenomena at the planetary scale: for example, the Gaia hypothesis is an example of holism a</w:t>
      </w:r>
      <w:r w:rsidR="00A05146">
        <w:rPr>
          <w:lang w:val="en-US"/>
        </w:rPr>
        <w:t>pplied in ecological theory.</w:t>
      </w:r>
      <w:r w:rsidRPr="003F4E3F">
        <w:rPr>
          <w:lang w:val="en-US"/>
        </w:rPr>
        <w:t xml:space="preserve"> The Gaia hypothesis states that there is an emergent feedback loop generated by the metabolism of living organisms that maintains the core temperature of the Earth and atmospheric conditions within a narrow self-regulating range of tolerance</w:t>
      </w:r>
    </w:p>
    <w:p w:rsidR="003F4E3F" w:rsidRDefault="003F4E3F" w:rsidP="00934258">
      <w:pPr>
        <w:rPr>
          <w:lang w:val="en-US"/>
        </w:rPr>
      </w:pPr>
      <w:r w:rsidRPr="003F4E3F">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w:t>
      </w:r>
      <w:r w:rsidR="00A05146">
        <w:rPr>
          <w:lang w:val="en-US"/>
        </w:rPr>
        <w:t>ution of plants and animals.</w:t>
      </w:r>
      <w:r w:rsidRPr="003F4E3F">
        <w:rPr>
          <w:lang w:val="en-US"/>
        </w:rPr>
        <w:t xml:space="preserve"> Ecological theory has also been used to explain self-emergent regulatory phenomena at the planetary scale: for example, the Gaia hypothesis is an example of holism a</w:t>
      </w:r>
      <w:r w:rsidR="00A05146">
        <w:rPr>
          <w:lang w:val="en-US"/>
        </w:rPr>
        <w:t>pplied in ecological theory.</w:t>
      </w:r>
      <w:r w:rsidRPr="003F4E3F">
        <w:rPr>
          <w:lang w:val="en-US"/>
        </w:rPr>
        <w:t xml:space="preserve"> The Gaia hypothesis states that there is an emergent feedback loop generated by the metabolism of living organisms that maintains the core temperature of the Earth and atmospheric conditions within a narrow self-regulating range of tolerance</w:t>
      </w:r>
    </w:p>
    <w:p w:rsidR="003F4E3F" w:rsidRDefault="003F4E3F" w:rsidP="00934258">
      <w:pPr>
        <w:rPr>
          <w:lang w:val="en-US"/>
        </w:rPr>
      </w:pPr>
      <w:r>
        <w:rPr>
          <w:lang w:val="en-US"/>
        </w:rPr>
        <w:br w:type="page"/>
      </w:r>
    </w:p>
    <w:p w:rsidR="003F4E3F" w:rsidRDefault="003F4E3F" w:rsidP="00CC0D95">
      <w:pPr>
        <w:pStyle w:val="1"/>
        <w:jc w:val="center"/>
        <w:rPr>
          <w:lang w:val="en-US"/>
        </w:rPr>
      </w:pPr>
      <w:bookmarkStart w:id="21" w:name="_Toc509410425"/>
      <w:r w:rsidRPr="003F4E3F">
        <w:rPr>
          <w:lang w:val="en-US"/>
        </w:rPr>
        <w:lastRenderedPageBreak/>
        <w:t>Met populations and migration</w:t>
      </w:r>
      <w:bookmarkEnd w:id="21"/>
    </w:p>
    <w:p w:rsidR="003F4E3F" w:rsidRDefault="003F4E3F" w:rsidP="00934258">
      <w:pPr>
        <w:rPr>
          <w:lang w:val="en-US"/>
        </w:rPr>
      </w:pPr>
      <w:r w:rsidRPr="003F4E3F">
        <w:rPr>
          <w:lang w:val="en-US"/>
        </w:rPr>
        <w:t>The concept of met pop</w:t>
      </w:r>
      <w:r w:rsidR="00A05146">
        <w:rPr>
          <w:lang w:val="en-US"/>
        </w:rPr>
        <w:t>ulations was defined in 1969</w:t>
      </w:r>
      <w:r w:rsidRPr="003F4E3F">
        <w:rPr>
          <w:lang w:val="en-US"/>
        </w:rPr>
        <w:t xml:space="preserve"> as "a population of populations which go extinct </w:t>
      </w:r>
      <w:r w:rsidR="00A05146">
        <w:rPr>
          <w:lang w:val="en-US"/>
        </w:rPr>
        <w:t>locally and recolonize"</w:t>
      </w:r>
      <w:r w:rsidR="00A05146" w:rsidRPr="00A05146">
        <w:rPr>
          <w:lang w:val="en-US"/>
        </w:rPr>
        <w:t xml:space="preserve">. </w:t>
      </w:r>
      <w:r w:rsidRPr="003F4E3F">
        <w:rPr>
          <w:lang w:val="en-US"/>
        </w:rPr>
        <w:t>Met population ecology is another statistical approach that is often u</w:t>
      </w:r>
      <w:r w:rsidR="00A05146">
        <w:rPr>
          <w:lang w:val="en-US"/>
        </w:rPr>
        <w:t>sed in conservation research</w:t>
      </w:r>
      <w:r w:rsidRPr="003F4E3F">
        <w:rPr>
          <w:lang w:val="en-US"/>
        </w:rPr>
        <w:t xml:space="preserve"> Met population models simplify the landscape into patches o</w:t>
      </w:r>
      <w:r w:rsidR="00A05146">
        <w:rPr>
          <w:lang w:val="en-US"/>
        </w:rPr>
        <w:t>f varying levels of quality,</w:t>
      </w:r>
      <w:r w:rsidRPr="003F4E3F">
        <w:rPr>
          <w:lang w:val="en-US"/>
        </w:rPr>
        <w:t xml:space="preserve"> and met populations are linked by the migratory behaviors of organisms. Animal migration is set apart from other kinds of movement; because, it involves the seasonal departure and return of</w:t>
      </w:r>
      <w:r w:rsidR="00A05146">
        <w:rPr>
          <w:lang w:val="en-US"/>
        </w:rPr>
        <w:t xml:space="preserve"> individuals from a habitat.</w:t>
      </w:r>
      <w:r w:rsidRPr="003F4E3F">
        <w:rPr>
          <w:lang w:val="en-US"/>
        </w:rPr>
        <w:t xml:space="preserve"> Migration is also a population-level phenomenon, as with the migration routes followed by plants as they occupied northern post-glacial environments. Plant ecologists use pollen records that accumulate and stratify in wetlands to reconstruct the timing of plant migration and dispersal relative to historic and contemporary climates. These migration routes involved an expansion of the range as plant populations expanded from one area to another. There is a larger taxonomy of movement, such as commuting, foraging, territorial behavior, stasis, and ranging. Dispersal is usually distinguished from migration; because, it involves the one way permanent movement of individuals from their birth popu</w:t>
      </w:r>
      <w:r>
        <w:rPr>
          <w:lang w:val="en-US"/>
        </w:rPr>
        <w:t>lation into another population.</w:t>
      </w:r>
    </w:p>
    <w:p w:rsidR="00745BB1" w:rsidRDefault="00745BB1" w:rsidP="00745BB1">
      <w:pPr>
        <w:pStyle w:val="2"/>
        <w:rPr>
          <w:lang w:val="en-US"/>
        </w:rPr>
      </w:pPr>
      <w:bookmarkStart w:id="22" w:name="_Toc509410426"/>
      <w:r w:rsidRPr="003F4E3F">
        <w:rPr>
          <w:lang w:val="en-US"/>
        </w:rPr>
        <w:t>Met populations and migration</w:t>
      </w:r>
      <w:r>
        <w:rPr>
          <w:lang w:val="en-US"/>
        </w:rPr>
        <w:t>2</w:t>
      </w:r>
      <w:bookmarkEnd w:id="22"/>
    </w:p>
    <w:p w:rsidR="00D65E34" w:rsidRDefault="003F4E3F" w:rsidP="00934258">
      <w:pPr>
        <w:rPr>
          <w:lang w:val="en-US"/>
        </w:rPr>
      </w:pPr>
      <w:r w:rsidRPr="003F4E3F">
        <w:rPr>
          <w:lang w:val="en-US"/>
        </w:rPr>
        <w:t>The concept of met pop</w:t>
      </w:r>
      <w:r w:rsidR="00A05146">
        <w:rPr>
          <w:lang w:val="en-US"/>
        </w:rPr>
        <w:t>ulations was defined in 1969</w:t>
      </w:r>
      <w:r w:rsidRPr="003F4E3F">
        <w:rPr>
          <w:lang w:val="en-US"/>
        </w:rPr>
        <w:t xml:space="preserve"> as "a population of populations which go extinct locally and</w:t>
      </w:r>
      <w:r w:rsidR="00A05146">
        <w:rPr>
          <w:lang w:val="en-US"/>
        </w:rPr>
        <w:t xml:space="preserve"> recolonize".</w:t>
      </w:r>
      <w:r w:rsidRPr="003F4E3F">
        <w:rPr>
          <w:lang w:val="en-US"/>
        </w:rPr>
        <w:t xml:space="preserve"> Met population ecology is another statistical approach that is often us</w:t>
      </w:r>
      <w:r w:rsidR="00A05146">
        <w:rPr>
          <w:lang w:val="en-US"/>
        </w:rPr>
        <w:t>ed in conservation research.</w:t>
      </w:r>
      <w:r w:rsidRPr="003F4E3F">
        <w:rPr>
          <w:lang w:val="en-US"/>
        </w:rPr>
        <w:t xml:space="preserve"> Met population models simplify the landscape into patches o</w:t>
      </w:r>
      <w:r w:rsidR="00A05146">
        <w:rPr>
          <w:lang w:val="en-US"/>
        </w:rPr>
        <w:t>f varying levels of quality,</w:t>
      </w:r>
      <w:r w:rsidRPr="003F4E3F">
        <w:rPr>
          <w:lang w:val="en-US"/>
        </w:rPr>
        <w:t xml:space="preserve"> and met populations are linked by the migratory behaviors of organisms. Animal migration is set apart from other kinds of movement; because, it involves the seasonal departure and return of </w:t>
      </w:r>
      <w:r w:rsidR="00A05146">
        <w:rPr>
          <w:lang w:val="en-US"/>
        </w:rPr>
        <w:t>individuals from a habitat.</w:t>
      </w:r>
      <w:r w:rsidRPr="003F4E3F">
        <w:rPr>
          <w:lang w:val="en-US"/>
        </w:rPr>
        <w:t>Migration is also a population-level phenomenon, as with the migration routes followed by plants as they occupied northern post-glacial environments. Plant ecologists use pollen records that accumulate and stratify in wetlands to reconstruct the timing of plant migration and dispersal relative to historic and contemporary climates. These migration routes involved an expansion of the range as plant populations expanded from one area to another. There is a larger taxonomy of movement, such as commuting, foraging, territorial behavior, stasis, and ranging. Dispersal is usually distinguished from migration; because, it involves the one way permanent movement of individuals from their birth popu</w:t>
      </w:r>
      <w:r>
        <w:rPr>
          <w:lang w:val="en-US"/>
        </w:rPr>
        <w:t>lation into another population.</w:t>
      </w:r>
    </w:p>
    <w:p w:rsidR="00D65E34" w:rsidRDefault="00D65E34" w:rsidP="00D65E34">
      <w:pPr>
        <w:rPr>
          <w:lang w:val="en-US"/>
        </w:rPr>
      </w:pPr>
      <w:r>
        <w:rPr>
          <w:lang w:val="en-US"/>
        </w:rPr>
        <w:br w:type="page"/>
      </w:r>
    </w:p>
    <w:p w:rsidR="003F4E3F" w:rsidRPr="00D65E34" w:rsidRDefault="00D65E34" w:rsidP="00D65E34">
      <w:pPr>
        <w:jc w:val="center"/>
        <w:rPr>
          <w:rFonts w:ascii="Buxton Sketch" w:hAnsi="Buxton Sketch"/>
          <w:sz w:val="52"/>
          <w:szCs w:val="52"/>
          <w:lang w:val="en-US"/>
        </w:rPr>
      </w:pPr>
      <w:r w:rsidRPr="00D65E34">
        <w:rPr>
          <w:rFonts w:ascii="Buxton Sketch" w:hAnsi="Buxton Sketch" w:cs="Times New Roman"/>
          <w:sz w:val="52"/>
          <w:szCs w:val="52"/>
          <w:lang w:val="en-US"/>
        </w:rPr>
        <w:lastRenderedPageBreak/>
        <w:t>Η</w:t>
      </w:r>
      <w:r w:rsidR="00FE02E2">
        <w:rPr>
          <w:rFonts w:ascii="Buxton Sketch" w:hAnsi="Buxton Sketch" w:cs="Times New Roman"/>
          <w:sz w:val="52"/>
          <w:szCs w:val="52"/>
          <w:lang w:val="en-US"/>
        </w:rPr>
        <w:t xml:space="preserve"> </w:t>
      </w:r>
      <w:proofErr w:type="spellStart"/>
      <w:r w:rsidRPr="00D65E34">
        <w:rPr>
          <w:rFonts w:ascii="Buxton Sketch" w:hAnsi="Buxton Sketch" w:cs="Times New Roman"/>
          <w:sz w:val="52"/>
          <w:szCs w:val="52"/>
          <w:lang w:val="en-US"/>
        </w:rPr>
        <w:t>οικογένειά</w:t>
      </w:r>
      <w:proofErr w:type="spellEnd"/>
      <w:r w:rsidR="00CC0D95">
        <w:rPr>
          <w:rFonts w:ascii="Buxton Sketch" w:hAnsi="Buxton Sketch" w:cs="Times New Roman"/>
          <w:sz w:val="52"/>
          <w:szCs w:val="52"/>
          <w:lang w:val="en-US"/>
        </w:rPr>
        <w:t xml:space="preserve"> </w:t>
      </w:r>
      <w:proofErr w:type="spellStart"/>
      <w:r w:rsidRPr="00D65E34">
        <w:rPr>
          <w:rFonts w:ascii="Buxton Sketch" w:hAnsi="Buxton Sketch" w:cs="Times New Roman"/>
          <w:sz w:val="52"/>
          <w:szCs w:val="52"/>
          <w:lang w:val="en-US"/>
        </w:rPr>
        <w:t>μου</w:t>
      </w:r>
      <w:bookmarkStart w:id="23" w:name="_GoBack"/>
      <w:bookmarkEnd w:id="23"/>
      <w:proofErr w:type="spellEnd"/>
    </w:p>
    <w:p w:rsidR="003F4E3F" w:rsidRDefault="00CC0D95" w:rsidP="00934258">
      <w:pPr>
        <w:rPr>
          <w:lang w:val="en-US"/>
        </w:rPr>
      </w:pPr>
      <w:r>
        <w:rPr>
          <w:noProof/>
          <w:lang w:eastAsia="el-GR"/>
        </w:rPr>
        <w:drawing>
          <wp:inline distT="0" distB="0" distL="0" distR="0">
            <wp:extent cx="5486400" cy="3200400"/>
            <wp:effectExtent l="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3F4E3F" w:rsidRPr="003F4E3F" w:rsidRDefault="003F4E3F" w:rsidP="00934258">
      <w:pPr>
        <w:rPr>
          <w:lang w:val="en-US"/>
        </w:rPr>
      </w:pPr>
    </w:p>
    <w:sectPr w:rsidR="003F4E3F" w:rsidRPr="003F4E3F" w:rsidSect="00F156EF">
      <w:headerReference w:type="default" r:id="rId15"/>
      <w:footerReference w:type="default" r:id="rId16"/>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B26" w:rsidRDefault="009E5B26" w:rsidP="009E5B26">
      <w:pPr>
        <w:spacing w:after="0" w:line="240" w:lineRule="auto"/>
      </w:pPr>
      <w:r>
        <w:separator/>
      </w:r>
    </w:p>
  </w:endnote>
  <w:endnote w:type="continuationSeparator" w:id="0">
    <w:p w:rsidR="009E5B26" w:rsidRDefault="009E5B26" w:rsidP="009E5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Buxton Sketch">
    <w:altName w:val="Mistral"/>
    <w:panose1 w:val="03080500000500000004"/>
    <w:charset w:val="A1"/>
    <w:family w:val="script"/>
    <w:pitch w:val="variable"/>
    <w:sig w:usb0="A00002AF" w:usb1="400020D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D95" w:rsidRDefault="00CC0D95">
    <w:pPr>
      <w:pStyle w:val="a7"/>
      <w:pBdr>
        <w:top w:val="thinThickSmallGap" w:sz="24" w:space="1" w:color="622423" w:themeColor="accent2" w:themeShade="7F"/>
      </w:pBdr>
      <w:rPr>
        <w:rFonts w:asciiTheme="majorHAnsi" w:hAnsiTheme="majorHAnsi"/>
      </w:rPr>
    </w:pPr>
    <w:proofErr w:type="spellStart"/>
    <w:r>
      <w:rPr>
        <w:rFonts w:asciiTheme="majorHAnsi" w:hAnsiTheme="majorHAnsi"/>
      </w:rPr>
      <w:t>Λημματα</w:t>
    </w:r>
    <w:proofErr w:type="spellEnd"/>
    <w:r>
      <w:rPr>
        <w:rFonts w:asciiTheme="majorHAnsi" w:hAnsiTheme="majorHAnsi"/>
      </w:rPr>
      <w:t xml:space="preserve"> από 1 </w:t>
    </w:r>
    <w:proofErr w:type="spellStart"/>
    <w:r>
      <w:rPr>
        <w:rFonts w:asciiTheme="majorHAnsi" w:hAnsiTheme="majorHAnsi"/>
      </w:rPr>
      <w:t>εως</w:t>
    </w:r>
    <w:proofErr w:type="spellEnd"/>
    <w:r>
      <w:rPr>
        <w:rFonts w:asciiTheme="majorHAnsi" w:hAnsiTheme="majorHAnsi"/>
      </w:rPr>
      <w:t xml:space="preserve"> 5</w:t>
    </w:r>
    <w:r>
      <w:rPr>
        <w:rFonts w:asciiTheme="majorHAnsi" w:hAnsiTheme="majorHAnsi"/>
      </w:rPr>
      <w:ptab w:relativeTo="margin" w:alignment="right" w:leader="none"/>
    </w:r>
    <w:r>
      <w:rPr>
        <w:rFonts w:asciiTheme="majorHAnsi" w:hAnsiTheme="majorHAnsi"/>
      </w:rPr>
      <w:t xml:space="preserve">Σελίδα </w:t>
    </w:r>
    <w:r>
      <w:rPr>
        <w:rFonts w:asciiTheme="minorHAnsi" w:hAnsiTheme="minorHAnsi"/>
      </w:rPr>
      <w:fldChar w:fldCharType="begin"/>
    </w:r>
    <w:r>
      <w:instrText xml:space="preserve"> PAGE   \* MERGEFORMAT </w:instrText>
    </w:r>
    <w:r>
      <w:rPr>
        <w:rFonts w:asciiTheme="minorHAnsi" w:hAnsiTheme="minorHAnsi"/>
      </w:rPr>
      <w:fldChar w:fldCharType="separate"/>
    </w:r>
    <w:r w:rsidR="0083486A" w:rsidRPr="0083486A">
      <w:rPr>
        <w:rFonts w:asciiTheme="majorHAnsi" w:hAnsiTheme="majorHAnsi"/>
        <w:noProof/>
      </w:rPr>
      <w:t>4</w:t>
    </w:r>
    <w:r>
      <w:rPr>
        <w:rFonts w:asciiTheme="majorHAnsi" w:hAnsiTheme="majorHAnsi"/>
        <w:noProof/>
      </w:rPr>
      <w:fldChar w:fldCharType="end"/>
    </w:r>
  </w:p>
  <w:p w:rsidR="0048689E" w:rsidRDefault="0048689E" w:rsidP="0048689E">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B26" w:rsidRDefault="009E5B26" w:rsidP="009E5B26">
      <w:pPr>
        <w:spacing w:after="0" w:line="240" w:lineRule="auto"/>
      </w:pPr>
      <w:r>
        <w:separator/>
      </w:r>
    </w:p>
  </w:footnote>
  <w:footnote w:type="continuationSeparator" w:id="0">
    <w:p w:rsidR="009E5B26" w:rsidRDefault="009E5B26" w:rsidP="009E5B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D95" w:rsidRPr="00CC0D95" w:rsidRDefault="00CC0D95">
    <w:pPr>
      <w:pStyle w:val="a6"/>
      <w:rPr>
        <w:lang w:val="en-US"/>
      </w:rPr>
    </w:pPr>
    <w:proofErr w:type="spellStart"/>
    <w:r>
      <w:t>Λημματα</w:t>
    </w:r>
    <w:proofErr w:type="spellEnd"/>
    <w:r w:rsidRPr="00CC0D95">
      <w:rPr>
        <w:lang w:val="en-US"/>
      </w:rPr>
      <w:t xml:space="preserve"> </w:t>
    </w:r>
    <w:r>
      <w:t>από</w:t>
    </w:r>
    <w:r w:rsidRPr="00CC0D95">
      <w:rPr>
        <w:lang w:val="en-US"/>
      </w:rPr>
      <w:t xml:space="preserve"> 1 </w:t>
    </w:r>
    <w:proofErr w:type="spellStart"/>
    <w:r>
      <w:t>εως</w:t>
    </w:r>
    <w:proofErr w:type="spellEnd"/>
    <w:r w:rsidRPr="00CC0D95">
      <w:rPr>
        <w:lang w:val="en-US"/>
      </w:rPr>
      <w:t xml:space="preserve"> 5 </w:t>
    </w:r>
    <w:r>
      <w:rPr>
        <w:lang w:val="en-US"/>
      </w:rPr>
      <w:t>population migrating issues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F4E3F"/>
    <w:rsid w:val="000D300C"/>
    <w:rsid w:val="00354B2D"/>
    <w:rsid w:val="003F4E3F"/>
    <w:rsid w:val="00446C1C"/>
    <w:rsid w:val="0048689E"/>
    <w:rsid w:val="00506EA6"/>
    <w:rsid w:val="005E09B6"/>
    <w:rsid w:val="0062774D"/>
    <w:rsid w:val="006E7A1C"/>
    <w:rsid w:val="00702B40"/>
    <w:rsid w:val="00745BB1"/>
    <w:rsid w:val="00823BA2"/>
    <w:rsid w:val="0083486A"/>
    <w:rsid w:val="00874BC2"/>
    <w:rsid w:val="00934258"/>
    <w:rsid w:val="009803A6"/>
    <w:rsid w:val="009E5B26"/>
    <w:rsid w:val="00A05146"/>
    <w:rsid w:val="00AD565C"/>
    <w:rsid w:val="00B73532"/>
    <w:rsid w:val="00BF361A"/>
    <w:rsid w:val="00C75B38"/>
    <w:rsid w:val="00C936F5"/>
    <w:rsid w:val="00CA3C5C"/>
    <w:rsid w:val="00CC0D95"/>
    <w:rsid w:val="00D65E34"/>
    <w:rsid w:val="00EA3FE0"/>
    <w:rsid w:val="00F156EF"/>
    <w:rsid w:val="00FA1CDF"/>
    <w:rsid w:val="00FE02E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258"/>
    <w:pPr>
      <w:spacing w:after="240" w:line="312" w:lineRule="auto"/>
      <w:ind w:firstLine="709"/>
    </w:pPr>
    <w:rPr>
      <w:rFonts w:ascii="Times New Roman" w:hAnsi="Times New Roman"/>
    </w:rPr>
  </w:style>
  <w:style w:type="paragraph" w:styleId="1">
    <w:name w:val="heading 1"/>
    <w:basedOn w:val="a"/>
    <w:next w:val="a"/>
    <w:link w:val="1Char"/>
    <w:uiPriority w:val="9"/>
    <w:qFormat/>
    <w:rsid w:val="00934258"/>
    <w:pPr>
      <w:keepNext/>
      <w:keepLines/>
      <w:spacing w:before="480" w:after="380"/>
      <w:outlineLvl w:val="0"/>
    </w:pPr>
    <w:rPr>
      <w:rFonts w:ascii="Arial" w:eastAsiaTheme="majorEastAsia" w:hAnsi="Arial" w:cstheme="majorBidi"/>
      <w:b/>
      <w:bCs/>
      <w:color w:val="943634" w:themeColor="accent2" w:themeShade="BF"/>
      <w:sz w:val="34"/>
      <w:szCs w:val="28"/>
    </w:rPr>
  </w:style>
  <w:style w:type="paragraph" w:styleId="2">
    <w:name w:val="heading 2"/>
    <w:basedOn w:val="a"/>
    <w:next w:val="a"/>
    <w:link w:val="2Char"/>
    <w:uiPriority w:val="9"/>
    <w:unhideWhenUsed/>
    <w:qFormat/>
    <w:rsid w:val="006E7A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34258"/>
    <w:rPr>
      <w:rFonts w:ascii="Arial" w:eastAsiaTheme="majorEastAsia" w:hAnsi="Arial" w:cstheme="majorBidi"/>
      <w:b/>
      <w:bCs/>
      <w:color w:val="943634" w:themeColor="accent2" w:themeShade="BF"/>
      <w:sz w:val="34"/>
      <w:szCs w:val="28"/>
    </w:rPr>
  </w:style>
  <w:style w:type="character" w:customStyle="1" w:styleId="2Char">
    <w:name w:val="Επικεφαλίδα 2 Char"/>
    <w:basedOn w:val="a0"/>
    <w:link w:val="2"/>
    <w:uiPriority w:val="9"/>
    <w:rsid w:val="006E7A1C"/>
    <w:rPr>
      <w:rFonts w:asciiTheme="majorHAnsi" w:eastAsiaTheme="majorEastAsia" w:hAnsiTheme="majorHAnsi" w:cstheme="majorBidi"/>
      <w:b/>
      <w:bCs/>
      <w:color w:val="4F81BD" w:themeColor="accent1"/>
      <w:sz w:val="26"/>
      <w:szCs w:val="26"/>
    </w:rPr>
  </w:style>
  <w:style w:type="table" w:styleId="-1">
    <w:name w:val="Light Shading Accent 1"/>
    <w:basedOn w:val="a1"/>
    <w:uiPriority w:val="60"/>
    <w:rsid w:val="005E09B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1">
    <w:name w:val="Medium Shading 1 Accent 1"/>
    <w:basedOn w:val="a1"/>
    <w:uiPriority w:val="63"/>
    <w:rsid w:val="00BF361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a3">
    <w:name w:val="Balloon Text"/>
    <w:basedOn w:val="a"/>
    <w:link w:val="Char"/>
    <w:uiPriority w:val="99"/>
    <w:semiHidden/>
    <w:unhideWhenUsed/>
    <w:rsid w:val="0062774D"/>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2774D"/>
    <w:rPr>
      <w:rFonts w:ascii="Tahoma" w:hAnsi="Tahoma" w:cs="Tahoma"/>
      <w:sz w:val="16"/>
      <w:szCs w:val="16"/>
    </w:rPr>
  </w:style>
  <w:style w:type="paragraph" w:styleId="a4">
    <w:name w:val="No Spacing"/>
    <w:link w:val="Char0"/>
    <w:uiPriority w:val="1"/>
    <w:qFormat/>
    <w:rsid w:val="00F156EF"/>
    <w:pPr>
      <w:spacing w:after="0" w:line="240" w:lineRule="auto"/>
    </w:pPr>
    <w:rPr>
      <w:rFonts w:eastAsiaTheme="minorEastAsia"/>
    </w:rPr>
  </w:style>
  <w:style w:type="character" w:customStyle="1" w:styleId="Char0">
    <w:name w:val="Χωρίς διάστιχο Char"/>
    <w:basedOn w:val="a0"/>
    <w:link w:val="a4"/>
    <w:uiPriority w:val="1"/>
    <w:rsid w:val="00F156EF"/>
    <w:rPr>
      <w:rFonts w:eastAsiaTheme="minorEastAsia"/>
    </w:rPr>
  </w:style>
  <w:style w:type="paragraph" w:styleId="a5">
    <w:name w:val="TOC Heading"/>
    <w:basedOn w:val="1"/>
    <w:next w:val="a"/>
    <w:uiPriority w:val="39"/>
    <w:semiHidden/>
    <w:unhideWhenUsed/>
    <w:qFormat/>
    <w:rsid w:val="00C936F5"/>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C936F5"/>
    <w:pPr>
      <w:spacing w:after="100"/>
    </w:pPr>
  </w:style>
  <w:style w:type="paragraph" w:styleId="20">
    <w:name w:val="toc 2"/>
    <w:basedOn w:val="a"/>
    <w:next w:val="a"/>
    <w:autoRedefine/>
    <w:uiPriority w:val="39"/>
    <w:unhideWhenUsed/>
    <w:rsid w:val="00C936F5"/>
    <w:pPr>
      <w:spacing w:after="100"/>
      <w:ind w:left="220"/>
    </w:pPr>
  </w:style>
  <w:style w:type="character" w:styleId="-">
    <w:name w:val="Hyperlink"/>
    <w:basedOn w:val="a0"/>
    <w:uiPriority w:val="99"/>
    <w:unhideWhenUsed/>
    <w:rsid w:val="00C936F5"/>
    <w:rPr>
      <w:color w:val="0000FF" w:themeColor="hyperlink"/>
      <w:u w:val="single"/>
    </w:rPr>
  </w:style>
  <w:style w:type="paragraph" w:styleId="a6">
    <w:name w:val="header"/>
    <w:basedOn w:val="a"/>
    <w:link w:val="Char1"/>
    <w:uiPriority w:val="99"/>
    <w:unhideWhenUsed/>
    <w:rsid w:val="009E5B26"/>
    <w:pPr>
      <w:tabs>
        <w:tab w:val="center" w:pos="4153"/>
        <w:tab w:val="right" w:pos="8306"/>
      </w:tabs>
      <w:spacing w:after="0" w:line="240" w:lineRule="auto"/>
    </w:pPr>
  </w:style>
  <w:style w:type="character" w:customStyle="1" w:styleId="Char1">
    <w:name w:val="Κεφαλίδα Char"/>
    <w:basedOn w:val="a0"/>
    <w:link w:val="a6"/>
    <w:uiPriority w:val="99"/>
    <w:rsid w:val="009E5B26"/>
    <w:rPr>
      <w:rFonts w:ascii="Times New Roman" w:hAnsi="Times New Roman"/>
    </w:rPr>
  </w:style>
  <w:style w:type="paragraph" w:styleId="a7">
    <w:name w:val="footer"/>
    <w:basedOn w:val="a"/>
    <w:link w:val="Char2"/>
    <w:uiPriority w:val="99"/>
    <w:unhideWhenUsed/>
    <w:rsid w:val="009E5B26"/>
    <w:pPr>
      <w:tabs>
        <w:tab w:val="center" w:pos="4153"/>
        <w:tab w:val="right" w:pos="8306"/>
      </w:tabs>
      <w:spacing w:after="0" w:line="240" w:lineRule="auto"/>
    </w:pPr>
  </w:style>
  <w:style w:type="character" w:customStyle="1" w:styleId="Char2">
    <w:name w:val="Υποσέλιδο Char"/>
    <w:basedOn w:val="a0"/>
    <w:link w:val="a7"/>
    <w:uiPriority w:val="99"/>
    <w:rsid w:val="009E5B26"/>
    <w:rPr>
      <w:rFonts w:ascii="Times New Roman" w:hAnsi="Times New Roman"/>
    </w:rPr>
  </w:style>
  <w:style w:type="paragraph" w:styleId="a8">
    <w:name w:val="Revision"/>
    <w:hidden/>
    <w:uiPriority w:val="99"/>
    <w:semiHidden/>
    <w:rsid w:val="00446C1C"/>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258"/>
    <w:pPr>
      <w:spacing w:after="240" w:line="312" w:lineRule="auto"/>
      <w:ind w:firstLine="709"/>
    </w:pPr>
    <w:rPr>
      <w:rFonts w:ascii="Times New Roman" w:hAnsi="Times New Roman"/>
    </w:rPr>
  </w:style>
  <w:style w:type="paragraph" w:styleId="1">
    <w:name w:val="heading 1"/>
    <w:basedOn w:val="a"/>
    <w:next w:val="a"/>
    <w:link w:val="1Char"/>
    <w:uiPriority w:val="9"/>
    <w:qFormat/>
    <w:rsid w:val="00934258"/>
    <w:pPr>
      <w:keepNext/>
      <w:keepLines/>
      <w:spacing w:before="480" w:after="380"/>
      <w:outlineLvl w:val="0"/>
    </w:pPr>
    <w:rPr>
      <w:rFonts w:ascii="Arial" w:eastAsiaTheme="majorEastAsia" w:hAnsi="Arial" w:cstheme="majorBidi"/>
      <w:b/>
      <w:bCs/>
      <w:color w:val="943634" w:themeColor="accent2" w:themeShade="BF"/>
      <w:sz w:val="34"/>
      <w:szCs w:val="28"/>
    </w:rPr>
  </w:style>
  <w:style w:type="paragraph" w:styleId="2">
    <w:name w:val="heading 2"/>
    <w:basedOn w:val="a"/>
    <w:next w:val="a"/>
    <w:link w:val="2Char"/>
    <w:uiPriority w:val="9"/>
    <w:unhideWhenUsed/>
    <w:qFormat/>
    <w:rsid w:val="006E7A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34258"/>
    <w:rPr>
      <w:rFonts w:ascii="Arial" w:eastAsiaTheme="majorEastAsia" w:hAnsi="Arial" w:cstheme="majorBidi"/>
      <w:b/>
      <w:bCs/>
      <w:color w:val="943634" w:themeColor="accent2" w:themeShade="BF"/>
      <w:sz w:val="34"/>
      <w:szCs w:val="28"/>
    </w:rPr>
  </w:style>
  <w:style w:type="character" w:customStyle="1" w:styleId="2Char">
    <w:name w:val="Επικεφαλίδα 2 Char"/>
    <w:basedOn w:val="a0"/>
    <w:link w:val="2"/>
    <w:uiPriority w:val="9"/>
    <w:rsid w:val="006E7A1C"/>
    <w:rPr>
      <w:rFonts w:asciiTheme="majorHAnsi" w:eastAsiaTheme="majorEastAsia" w:hAnsiTheme="majorHAnsi" w:cstheme="majorBidi"/>
      <w:b/>
      <w:bCs/>
      <w:color w:val="4F81BD" w:themeColor="accent1"/>
      <w:sz w:val="26"/>
      <w:szCs w:val="26"/>
    </w:rPr>
  </w:style>
  <w:style w:type="table" w:styleId="-1">
    <w:name w:val="Light Shading Accent 1"/>
    <w:basedOn w:val="a1"/>
    <w:uiPriority w:val="60"/>
    <w:rsid w:val="005E09B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1">
    <w:name w:val="Medium Shading 1 Accent 1"/>
    <w:basedOn w:val="a1"/>
    <w:uiPriority w:val="63"/>
    <w:rsid w:val="00BF361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a3">
    <w:name w:val="Balloon Text"/>
    <w:basedOn w:val="a"/>
    <w:link w:val="Char"/>
    <w:uiPriority w:val="99"/>
    <w:semiHidden/>
    <w:unhideWhenUsed/>
    <w:rsid w:val="0062774D"/>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2774D"/>
    <w:rPr>
      <w:rFonts w:ascii="Tahoma" w:hAnsi="Tahoma" w:cs="Tahoma"/>
      <w:sz w:val="16"/>
      <w:szCs w:val="16"/>
    </w:rPr>
  </w:style>
  <w:style w:type="paragraph" w:styleId="a4">
    <w:name w:val="No Spacing"/>
    <w:link w:val="Char0"/>
    <w:uiPriority w:val="1"/>
    <w:qFormat/>
    <w:rsid w:val="00F156EF"/>
    <w:pPr>
      <w:spacing w:after="0" w:line="240" w:lineRule="auto"/>
    </w:pPr>
    <w:rPr>
      <w:rFonts w:eastAsiaTheme="minorEastAsia"/>
    </w:rPr>
  </w:style>
  <w:style w:type="character" w:customStyle="1" w:styleId="Char0">
    <w:name w:val="Χωρίς διάστιχο Char"/>
    <w:basedOn w:val="a0"/>
    <w:link w:val="a4"/>
    <w:uiPriority w:val="1"/>
    <w:rsid w:val="00F156EF"/>
    <w:rPr>
      <w:rFonts w:eastAsiaTheme="minorEastAsia"/>
    </w:rPr>
  </w:style>
  <w:style w:type="paragraph" w:styleId="a5">
    <w:name w:val="TOC Heading"/>
    <w:basedOn w:val="1"/>
    <w:next w:val="a"/>
    <w:uiPriority w:val="39"/>
    <w:semiHidden/>
    <w:unhideWhenUsed/>
    <w:qFormat/>
    <w:rsid w:val="00C936F5"/>
    <w:pPr>
      <w:spacing w:after="0" w:line="276" w:lineRule="auto"/>
      <w:ind w:firstLine="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C936F5"/>
    <w:pPr>
      <w:spacing w:after="100"/>
    </w:pPr>
  </w:style>
  <w:style w:type="paragraph" w:styleId="20">
    <w:name w:val="toc 2"/>
    <w:basedOn w:val="a"/>
    <w:next w:val="a"/>
    <w:autoRedefine/>
    <w:uiPriority w:val="39"/>
    <w:unhideWhenUsed/>
    <w:rsid w:val="00C936F5"/>
    <w:pPr>
      <w:spacing w:after="100"/>
      <w:ind w:left="220"/>
    </w:pPr>
  </w:style>
  <w:style w:type="character" w:styleId="-">
    <w:name w:val="Hyperlink"/>
    <w:basedOn w:val="a0"/>
    <w:uiPriority w:val="99"/>
    <w:unhideWhenUsed/>
    <w:rsid w:val="00C936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BB6A4AB-6E63-4D80-BB8F-5CE32C1524B0}"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53A93300-E0EB-4EC9-8B43-17262FDE14CB}">
      <dgm:prSet phldrT="[Κείμενο]"/>
      <dgm:spPr/>
      <dgm:t>
        <a:bodyPr/>
        <a:lstStyle/>
        <a:p>
          <a:r>
            <a:rPr lang="el-GR"/>
            <a:t>ΑΝΝΑ</a:t>
          </a:r>
        </a:p>
      </dgm:t>
    </dgm:pt>
    <dgm:pt modelId="{E3F4C5A7-CA1F-4E53-9E7B-E34B41D4EF18}" type="parTrans" cxnId="{55A97A85-29F1-4F4A-BA7C-1FD66C548299}">
      <dgm:prSet/>
      <dgm:spPr/>
      <dgm:t>
        <a:bodyPr/>
        <a:lstStyle/>
        <a:p>
          <a:endParaRPr lang="el-GR"/>
        </a:p>
      </dgm:t>
    </dgm:pt>
    <dgm:pt modelId="{9F46C33C-0A50-41D0-B367-4DC0749B8C35}" type="sibTrans" cxnId="{55A97A85-29F1-4F4A-BA7C-1FD66C548299}">
      <dgm:prSet/>
      <dgm:spPr/>
      <dgm:t>
        <a:bodyPr/>
        <a:lstStyle/>
        <a:p>
          <a:endParaRPr lang="el-GR"/>
        </a:p>
      </dgm:t>
    </dgm:pt>
    <dgm:pt modelId="{19251F65-ECB4-4870-A41B-F82E29E652E7}">
      <dgm:prSet phldrT="[Κείμενο]"/>
      <dgm:spPr/>
      <dgm:t>
        <a:bodyPr/>
        <a:lstStyle/>
        <a:p>
          <a:r>
            <a:rPr lang="el-GR"/>
            <a:t>ΜΑΡΙΑ</a:t>
          </a:r>
        </a:p>
      </dgm:t>
    </dgm:pt>
    <dgm:pt modelId="{DAB85D3A-1098-4CEB-BDE8-AAFC7B538344}" type="parTrans" cxnId="{5E5E234E-EF20-4352-9337-DE7EEEACC6BE}">
      <dgm:prSet/>
      <dgm:spPr/>
      <dgm:t>
        <a:bodyPr/>
        <a:lstStyle/>
        <a:p>
          <a:endParaRPr lang="el-GR"/>
        </a:p>
      </dgm:t>
    </dgm:pt>
    <dgm:pt modelId="{692E8EE4-CB6C-481A-A207-5C30B9CDB627}" type="sibTrans" cxnId="{5E5E234E-EF20-4352-9337-DE7EEEACC6BE}">
      <dgm:prSet/>
      <dgm:spPr/>
      <dgm:t>
        <a:bodyPr/>
        <a:lstStyle/>
        <a:p>
          <a:endParaRPr lang="el-GR"/>
        </a:p>
      </dgm:t>
    </dgm:pt>
    <dgm:pt modelId="{991DD901-15BD-4298-B01A-9C39F30950B2}">
      <dgm:prSet phldrT="[Κείμενο]"/>
      <dgm:spPr/>
      <dgm:t>
        <a:bodyPr/>
        <a:lstStyle/>
        <a:p>
          <a:r>
            <a:rPr lang="el-GR"/>
            <a:t>ΣΟΦΙΑ</a:t>
          </a:r>
        </a:p>
      </dgm:t>
    </dgm:pt>
    <dgm:pt modelId="{CDBC5C0F-997D-40FE-85B2-9A77C4B97C64}" type="parTrans" cxnId="{4BA1A354-7459-463A-97F9-DFF4B638C0B1}">
      <dgm:prSet/>
      <dgm:spPr/>
      <dgm:t>
        <a:bodyPr/>
        <a:lstStyle/>
        <a:p>
          <a:endParaRPr lang="el-GR"/>
        </a:p>
      </dgm:t>
    </dgm:pt>
    <dgm:pt modelId="{019A2ED2-CAC6-4642-8648-5ACDC2613864}" type="sibTrans" cxnId="{4BA1A354-7459-463A-97F9-DFF4B638C0B1}">
      <dgm:prSet/>
      <dgm:spPr/>
      <dgm:t>
        <a:bodyPr/>
        <a:lstStyle/>
        <a:p>
          <a:endParaRPr lang="el-GR"/>
        </a:p>
      </dgm:t>
    </dgm:pt>
    <dgm:pt modelId="{21D57489-5CAE-46A8-A0D1-CFB6C183AACE}">
      <dgm:prSet phldrT="[Κείμενο]"/>
      <dgm:spPr/>
      <dgm:t>
        <a:bodyPr/>
        <a:lstStyle/>
        <a:p>
          <a:r>
            <a:rPr lang="el-GR"/>
            <a:t>ΓΙΩΡΓΟΣ</a:t>
          </a:r>
        </a:p>
      </dgm:t>
    </dgm:pt>
    <dgm:pt modelId="{7BDF7F1D-A6D8-4F9D-A880-882277CDCDA9}" type="parTrans" cxnId="{E271AB85-5116-46B0-856B-E834FA5937CC}">
      <dgm:prSet/>
      <dgm:spPr/>
      <dgm:t>
        <a:bodyPr/>
        <a:lstStyle/>
        <a:p>
          <a:endParaRPr lang="el-GR"/>
        </a:p>
      </dgm:t>
    </dgm:pt>
    <dgm:pt modelId="{0E6F50AB-42AF-4A0C-99F8-FC9727351AD4}" type="sibTrans" cxnId="{E271AB85-5116-46B0-856B-E834FA5937CC}">
      <dgm:prSet/>
      <dgm:spPr/>
      <dgm:t>
        <a:bodyPr/>
        <a:lstStyle/>
        <a:p>
          <a:endParaRPr lang="el-GR"/>
        </a:p>
      </dgm:t>
    </dgm:pt>
    <dgm:pt modelId="{4CCBAFC3-7900-476A-B5EF-6E84A732E166}">
      <dgm:prSet phldrT="[Κείμενο]"/>
      <dgm:spPr/>
      <dgm:t>
        <a:bodyPr/>
        <a:lstStyle/>
        <a:p>
          <a:r>
            <a:rPr lang="el-GR"/>
            <a:t>ΜΑΡΚΟΣ</a:t>
          </a:r>
        </a:p>
      </dgm:t>
    </dgm:pt>
    <dgm:pt modelId="{F64B3040-8FF9-4889-A7B8-917FAEF9A5AE}" type="parTrans" cxnId="{0D2D5A26-FB6D-461E-A476-03649D05D5F6}">
      <dgm:prSet/>
      <dgm:spPr/>
      <dgm:t>
        <a:bodyPr/>
        <a:lstStyle/>
        <a:p>
          <a:endParaRPr lang="el-GR"/>
        </a:p>
      </dgm:t>
    </dgm:pt>
    <dgm:pt modelId="{27AF12CB-6E5D-432D-A397-AD15D93C8679}" type="sibTrans" cxnId="{0D2D5A26-FB6D-461E-A476-03649D05D5F6}">
      <dgm:prSet/>
      <dgm:spPr/>
      <dgm:t>
        <a:bodyPr/>
        <a:lstStyle/>
        <a:p>
          <a:endParaRPr lang="el-GR"/>
        </a:p>
      </dgm:t>
    </dgm:pt>
    <dgm:pt modelId="{3F5486A9-A506-483C-B386-026A35FA2B1E}">
      <dgm:prSet phldrT="[Κείμενο]"/>
      <dgm:spPr/>
      <dgm:t>
        <a:bodyPr/>
        <a:lstStyle/>
        <a:p>
          <a:r>
            <a:rPr lang="el-GR"/>
            <a:t>ΓΙΩΡΓΟΣ</a:t>
          </a:r>
        </a:p>
      </dgm:t>
    </dgm:pt>
    <dgm:pt modelId="{883D8FE3-25D9-4878-8D2A-A1A5CEE1908D}" type="parTrans" cxnId="{6E433EE3-AFBF-4B91-8D2A-1CC3FBC1665A}">
      <dgm:prSet/>
      <dgm:spPr/>
      <dgm:t>
        <a:bodyPr/>
        <a:lstStyle/>
        <a:p>
          <a:endParaRPr lang="el-GR"/>
        </a:p>
      </dgm:t>
    </dgm:pt>
    <dgm:pt modelId="{BC2CE669-2433-44A5-BA41-3EFFB564C058}" type="sibTrans" cxnId="{6E433EE3-AFBF-4B91-8D2A-1CC3FBC1665A}">
      <dgm:prSet/>
      <dgm:spPr/>
      <dgm:t>
        <a:bodyPr/>
        <a:lstStyle/>
        <a:p>
          <a:endParaRPr lang="el-GR"/>
        </a:p>
      </dgm:t>
    </dgm:pt>
    <dgm:pt modelId="{D65AC3B2-F952-4CB0-BB09-83B53C64C70F}">
      <dgm:prSet phldrT="[Κείμενο]"/>
      <dgm:spPr/>
      <dgm:t>
        <a:bodyPr/>
        <a:lstStyle/>
        <a:p>
          <a:r>
            <a:rPr lang="el-GR"/>
            <a:t>ΕΓΩ</a:t>
          </a:r>
        </a:p>
      </dgm:t>
    </dgm:pt>
    <dgm:pt modelId="{983A5080-A181-4F9D-A74C-B32D807CEF6A}" type="parTrans" cxnId="{D8302E64-C341-4D66-B805-39EBEB00BD4A}">
      <dgm:prSet/>
      <dgm:spPr/>
      <dgm:t>
        <a:bodyPr/>
        <a:lstStyle/>
        <a:p>
          <a:endParaRPr lang="el-GR"/>
        </a:p>
      </dgm:t>
    </dgm:pt>
    <dgm:pt modelId="{4F85C183-1507-4A43-8C76-B4CF6B60089C}" type="sibTrans" cxnId="{D8302E64-C341-4D66-B805-39EBEB00BD4A}">
      <dgm:prSet/>
      <dgm:spPr/>
      <dgm:t>
        <a:bodyPr/>
        <a:lstStyle/>
        <a:p>
          <a:endParaRPr lang="el-GR"/>
        </a:p>
      </dgm:t>
    </dgm:pt>
    <dgm:pt modelId="{05602FC8-9E3A-455B-9791-093218CB0989}">
      <dgm:prSet phldrT="[Κείμενο]"/>
      <dgm:spPr/>
      <dgm:t>
        <a:bodyPr/>
        <a:lstStyle/>
        <a:p>
          <a:r>
            <a:rPr lang="el-GR"/>
            <a:t>ΓΟΝΕΙΣ</a:t>
          </a:r>
        </a:p>
      </dgm:t>
    </dgm:pt>
    <dgm:pt modelId="{DBB8BBE4-8305-4C49-A027-C0D8ECCE7D4C}" type="parTrans" cxnId="{8B766E5F-326B-4A8F-87E1-18370EBE6FAD}">
      <dgm:prSet/>
      <dgm:spPr/>
      <dgm:t>
        <a:bodyPr/>
        <a:lstStyle/>
        <a:p>
          <a:endParaRPr lang="el-GR"/>
        </a:p>
      </dgm:t>
    </dgm:pt>
    <dgm:pt modelId="{9DDF067F-EE8D-484D-BE5C-31D3D106C059}" type="sibTrans" cxnId="{8B766E5F-326B-4A8F-87E1-18370EBE6FAD}">
      <dgm:prSet/>
      <dgm:spPr/>
      <dgm:t>
        <a:bodyPr/>
        <a:lstStyle/>
        <a:p>
          <a:endParaRPr lang="el-GR"/>
        </a:p>
      </dgm:t>
    </dgm:pt>
    <dgm:pt modelId="{AC0161DD-6CCF-4C98-B40C-AE62E2F50F92}">
      <dgm:prSet phldrT="[Κείμενο]"/>
      <dgm:spPr/>
      <dgm:t>
        <a:bodyPr/>
        <a:lstStyle/>
        <a:p>
          <a:r>
            <a:rPr lang="el-GR"/>
            <a:t>ΠΑΠΠΟΥΔΕΣ</a:t>
          </a:r>
        </a:p>
      </dgm:t>
    </dgm:pt>
    <dgm:pt modelId="{32C97C1B-9D00-4F68-A16A-E4191D56319E}" type="parTrans" cxnId="{976EAA8D-B212-4011-A4C1-A350B66E2111}">
      <dgm:prSet/>
      <dgm:spPr/>
      <dgm:t>
        <a:bodyPr/>
        <a:lstStyle/>
        <a:p>
          <a:endParaRPr lang="el-GR"/>
        </a:p>
      </dgm:t>
    </dgm:pt>
    <dgm:pt modelId="{FCB30EE4-5AEC-4425-8693-9ADD0B1F80FF}" type="sibTrans" cxnId="{976EAA8D-B212-4011-A4C1-A350B66E2111}">
      <dgm:prSet/>
      <dgm:spPr/>
      <dgm:t>
        <a:bodyPr/>
        <a:lstStyle/>
        <a:p>
          <a:endParaRPr lang="el-GR"/>
        </a:p>
      </dgm:t>
    </dgm:pt>
    <dgm:pt modelId="{579DFA57-76AD-473D-8057-EA73BF1285CA}">
      <dgm:prSet/>
      <dgm:spPr/>
      <dgm:t>
        <a:bodyPr/>
        <a:lstStyle/>
        <a:p>
          <a:r>
            <a:rPr lang="el-GR"/>
            <a:t>ΑΝΝΑ</a:t>
          </a:r>
        </a:p>
      </dgm:t>
    </dgm:pt>
    <dgm:pt modelId="{7EE2CCDE-AB1D-4B6A-899D-FA4DFDC3D105}" type="parTrans" cxnId="{F29635CC-C394-4765-B654-604337ADEAB7}">
      <dgm:prSet/>
      <dgm:spPr/>
      <dgm:t>
        <a:bodyPr/>
        <a:lstStyle/>
        <a:p>
          <a:endParaRPr lang="el-GR"/>
        </a:p>
      </dgm:t>
    </dgm:pt>
    <dgm:pt modelId="{1D58F3DB-C3C9-45DA-83A7-051819A36150}" type="sibTrans" cxnId="{F29635CC-C394-4765-B654-604337ADEAB7}">
      <dgm:prSet/>
      <dgm:spPr/>
    </dgm:pt>
    <dgm:pt modelId="{B60CD61C-8D98-4C08-A2EE-0E2ACAC1603C}" type="pres">
      <dgm:prSet presAssocID="{CBB6A4AB-6E63-4D80-BB8F-5CE32C1524B0}" presName="mainComposite" presStyleCnt="0">
        <dgm:presLayoutVars>
          <dgm:chPref val="1"/>
          <dgm:dir/>
          <dgm:animOne val="branch"/>
          <dgm:animLvl val="lvl"/>
          <dgm:resizeHandles val="exact"/>
        </dgm:presLayoutVars>
      </dgm:prSet>
      <dgm:spPr/>
    </dgm:pt>
    <dgm:pt modelId="{5FC34DB5-9A4A-4511-877D-241256C3753D}" type="pres">
      <dgm:prSet presAssocID="{CBB6A4AB-6E63-4D80-BB8F-5CE32C1524B0}" presName="hierFlow" presStyleCnt="0"/>
      <dgm:spPr/>
    </dgm:pt>
    <dgm:pt modelId="{5B56A7B4-511B-4B89-8DF6-92937B1EB7B0}" type="pres">
      <dgm:prSet presAssocID="{CBB6A4AB-6E63-4D80-BB8F-5CE32C1524B0}" presName="firstBuf" presStyleCnt="0"/>
      <dgm:spPr/>
    </dgm:pt>
    <dgm:pt modelId="{F808DF57-9B9D-468D-974A-F0B652957439}" type="pres">
      <dgm:prSet presAssocID="{CBB6A4AB-6E63-4D80-BB8F-5CE32C1524B0}" presName="hierChild1" presStyleCnt="0">
        <dgm:presLayoutVars>
          <dgm:chPref val="1"/>
          <dgm:animOne val="branch"/>
          <dgm:animLvl val="lvl"/>
        </dgm:presLayoutVars>
      </dgm:prSet>
      <dgm:spPr/>
    </dgm:pt>
    <dgm:pt modelId="{6754B156-37E2-4CD8-965A-0FCC8017277F}" type="pres">
      <dgm:prSet presAssocID="{53A93300-E0EB-4EC9-8B43-17262FDE14CB}" presName="Name17" presStyleCnt="0"/>
      <dgm:spPr/>
    </dgm:pt>
    <dgm:pt modelId="{045E2F83-A0C9-46A7-A572-4F5A2C0063C4}" type="pres">
      <dgm:prSet presAssocID="{53A93300-E0EB-4EC9-8B43-17262FDE14CB}" presName="level1Shape" presStyleLbl="node0" presStyleIdx="0" presStyleCnt="1" custScaleY="153574">
        <dgm:presLayoutVars>
          <dgm:chPref val="3"/>
        </dgm:presLayoutVars>
      </dgm:prSet>
      <dgm:spPr/>
      <dgm:t>
        <a:bodyPr/>
        <a:lstStyle/>
        <a:p>
          <a:endParaRPr lang="el-GR"/>
        </a:p>
      </dgm:t>
    </dgm:pt>
    <dgm:pt modelId="{CF9D66A6-68EB-4942-973B-85E6E91C609D}" type="pres">
      <dgm:prSet presAssocID="{53A93300-E0EB-4EC9-8B43-17262FDE14CB}" presName="hierChild2" presStyleCnt="0"/>
      <dgm:spPr/>
    </dgm:pt>
    <dgm:pt modelId="{0D1DB5AF-7B9B-4AAD-A761-6CD8CFBD1F3E}" type="pres">
      <dgm:prSet presAssocID="{DAB85D3A-1098-4CEB-BDE8-AAFC7B538344}" presName="Name25" presStyleLbl="parChTrans1D2" presStyleIdx="0" presStyleCnt="2"/>
      <dgm:spPr/>
    </dgm:pt>
    <dgm:pt modelId="{B90945B4-5CF3-4E7D-BB70-501BB73416DF}" type="pres">
      <dgm:prSet presAssocID="{DAB85D3A-1098-4CEB-BDE8-AAFC7B538344}" presName="connTx" presStyleLbl="parChTrans1D2" presStyleIdx="0" presStyleCnt="2"/>
      <dgm:spPr/>
    </dgm:pt>
    <dgm:pt modelId="{C4D4943A-2A1B-427F-8DC4-72079BDF7571}" type="pres">
      <dgm:prSet presAssocID="{19251F65-ECB4-4870-A41B-F82E29E652E7}" presName="Name30" presStyleCnt="0"/>
      <dgm:spPr/>
    </dgm:pt>
    <dgm:pt modelId="{F7D9264E-4663-4593-9AA6-01970AD49729}" type="pres">
      <dgm:prSet presAssocID="{19251F65-ECB4-4870-A41B-F82E29E652E7}" presName="level2Shape" presStyleLbl="node2" presStyleIdx="0" presStyleCnt="2"/>
      <dgm:spPr/>
    </dgm:pt>
    <dgm:pt modelId="{7987F4CA-BAB7-4331-ACB9-39AC9356642A}" type="pres">
      <dgm:prSet presAssocID="{19251F65-ECB4-4870-A41B-F82E29E652E7}" presName="hierChild3" presStyleCnt="0"/>
      <dgm:spPr/>
    </dgm:pt>
    <dgm:pt modelId="{AA2E9A3B-C1B9-4A02-9652-A099122682EB}" type="pres">
      <dgm:prSet presAssocID="{CDBC5C0F-997D-40FE-85B2-9A77C4B97C64}" presName="Name25" presStyleLbl="parChTrans1D3" presStyleIdx="0" presStyleCnt="4"/>
      <dgm:spPr/>
    </dgm:pt>
    <dgm:pt modelId="{AA16C733-F360-4812-AA46-E1F3B2945EB6}" type="pres">
      <dgm:prSet presAssocID="{CDBC5C0F-997D-40FE-85B2-9A77C4B97C64}" presName="connTx" presStyleLbl="parChTrans1D3" presStyleIdx="0" presStyleCnt="4"/>
      <dgm:spPr/>
    </dgm:pt>
    <dgm:pt modelId="{608170F1-0AD7-4C58-A89F-6E9411D3E42E}" type="pres">
      <dgm:prSet presAssocID="{991DD901-15BD-4298-B01A-9C39F30950B2}" presName="Name30" presStyleCnt="0"/>
      <dgm:spPr/>
    </dgm:pt>
    <dgm:pt modelId="{9C9F393B-F3A5-475C-861C-165FBB1947DB}" type="pres">
      <dgm:prSet presAssocID="{991DD901-15BD-4298-B01A-9C39F30950B2}" presName="level2Shape" presStyleLbl="node3" presStyleIdx="0" presStyleCnt="4"/>
      <dgm:spPr/>
    </dgm:pt>
    <dgm:pt modelId="{08C10E7D-C2F5-4B97-9799-CF74A80FCDA5}" type="pres">
      <dgm:prSet presAssocID="{991DD901-15BD-4298-B01A-9C39F30950B2}" presName="hierChild3" presStyleCnt="0"/>
      <dgm:spPr/>
    </dgm:pt>
    <dgm:pt modelId="{E07271AA-2537-4DDD-82A6-5299C7C7EF67}" type="pres">
      <dgm:prSet presAssocID="{7BDF7F1D-A6D8-4F9D-A880-882277CDCDA9}" presName="Name25" presStyleLbl="parChTrans1D3" presStyleIdx="1" presStyleCnt="4"/>
      <dgm:spPr/>
    </dgm:pt>
    <dgm:pt modelId="{3DB88E63-297E-46DE-BDD4-79D8DF9E197D}" type="pres">
      <dgm:prSet presAssocID="{7BDF7F1D-A6D8-4F9D-A880-882277CDCDA9}" presName="connTx" presStyleLbl="parChTrans1D3" presStyleIdx="1" presStyleCnt="4"/>
      <dgm:spPr/>
    </dgm:pt>
    <dgm:pt modelId="{470B30FE-5C2B-4EBF-9C81-FDF0154ACF03}" type="pres">
      <dgm:prSet presAssocID="{21D57489-5CAE-46A8-A0D1-CFB6C183AACE}" presName="Name30" presStyleCnt="0"/>
      <dgm:spPr/>
    </dgm:pt>
    <dgm:pt modelId="{B41084E6-E063-4A47-B215-0E408EF040D6}" type="pres">
      <dgm:prSet presAssocID="{21D57489-5CAE-46A8-A0D1-CFB6C183AACE}" presName="level2Shape" presStyleLbl="node3" presStyleIdx="1" presStyleCnt="4"/>
      <dgm:spPr/>
    </dgm:pt>
    <dgm:pt modelId="{CA210404-B57B-4E96-9FC6-83426DE811BA}" type="pres">
      <dgm:prSet presAssocID="{21D57489-5CAE-46A8-A0D1-CFB6C183AACE}" presName="hierChild3" presStyleCnt="0"/>
      <dgm:spPr/>
    </dgm:pt>
    <dgm:pt modelId="{9A19A614-F8F6-4B8F-881F-FAA25C19D9BC}" type="pres">
      <dgm:prSet presAssocID="{F64B3040-8FF9-4889-A7B8-917FAEF9A5AE}" presName="Name25" presStyleLbl="parChTrans1D2" presStyleIdx="1" presStyleCnt="2"/>
      <dgm:spPr/>
    </dgm:pt>
    <dgm:pt modelId="{C4D4C772-4969-4EC1-B431-5E4F527E39DA}" type="pres">
      <dgm:prSet presAssocID="{F64B3040-8FF9-4889-A7B8-917FAEF9A5AE}" presName="connTx" presStyleLbl="parChTrans1D2" presStyleIdx="1" presStyleCnt="2"/>
      <dgm:spPr/>
    </dgm:pt>
    <dgm:pt modelId="{DB0A7F32-F5E9-4E9A-8FDA-8F27F6FAE558}" type="pres">
      <dgm:prSet presAssocID="{4CCBAFC3-7900-476A-B5EF-6E84A732E166}" presName="Name30" presStyleCnt="0"/>
      <dgm:spPr/>
    </dgm:pt>
    <dgm:pt modelId="{65B3A9D5-FA52-4C85-A84D-1DBB576467AC}" type="pres">
      <dgm:prSet presAssocID="{4CCBAFC3-7900-476A-B5EF-6E84A732E166}" presName="level2Shape" presStyleLbl="node2" presStyleIdx="1" presStyleCnt="2"/>
      <dgm:spPr/>
    </dgm:pt>
    <dgm:pt modelId="{95FCE892-83B5-455C-99F2-D844E936A3BB}" type="pres">
      <dgm:prSet presAssocID="{4CCBAFC3-7900-476A-B5EF-6E84A732E166}" presName="hierChild3" presStyleCnt="0"/>
      <dgm:spPr/>
    </dgm:pt>
    <dgm:pt modelId="{B4EE4578-7591-4A3D-896E-F8E626C8A782}" type="pres">
      <dgm:prSet presAssocID="{7EE2CCDE-AB1D-4B6A-899D-FA4DFDC3D105}" presName="Name25" presStyleLbl="parChTrans1D3" presStyleIdx="2" presStyleCnt="4"/>
      <dgm:spPr/>
    </dgm:pt>
    <dgm:pt modelId="{D700BCBD-F9B3-479F-A4AE-F853A61C0235}" type="pres">
      <dgm:prSet presAssocID="{7EE2CCDE-AB1D-4B6A-899D-FA4DFDC3D105}" presName="connTx" presStyleLbl="parChTrans1D3" presStyleIdx="2" presStyleCnt="4"/>
      <dgm:spPr/>
    </dgm:pt>
    <dgm:pt modelId="{03431C82-5CCE-4985-9862-FC9B13E02087}" type="pres">
      <dgm:prSet presAssocID="{579DFA57-76AD-473D-8057-EA73BF1285CA}" presName="Name30" presStyleCnt="0"/>
      <dgm:spPr/>
    </dgm:pt>
    <dgm:pt modelId="{56E5A52B-918D-475E-9096-0CC2CA96CCFA}" type="pres">
      <dgm:prSet presAssocID="{579DFA57-76AD-473D-8057-EA73BF1285CA}" presName="level2Shape" presStyleLbl="node3" presStyleIdx="2" presStyleCnt="4"/>
      <dgm:spPr/>
    </dgm:pt>
    <dgm:pt modelId="{A4ABBCAC-B1BF-437D-A918-BB8F43F2E3F1}" type="pres">
      <dgm:prSet presAssocID="{579DFA57-76AD-473D-8057-EA73BF1285CA}" presName="hierChild3" presStyleCnt="0"/>
      <dgm:spPr/>
    </dgm:pt>
    <dgm:pt modelId="{9236F8AE-10AA-4B1E-8100-967E9786F920}" type="pres">
      <dgm:prSet presAssocID="{883D8FE3-25D9-4878-8D2A-A1A5CEE1908D}" presName="Name25" presStyleLbl="parChTrans1D3" presStyleIdx="3" presStyleCnt="4"/>
      <dgm:spPr/>
    </dgm:pt>
    <dgm:pt modelId="{3BF47959-56F5-4120-9641-6B8ABDE147CB}" type="pres">
      <dgm:prSet presAssocID="{883D8FE3-25D9-4878-8D2A-A1A5CEE1908D}" presName="connTx" presStyleLbl="parChTrans1D3" presStyleIdx="3" presStyleCnt="4"/>
      <dgm:spPr/>
    </dgm:pt>
    <dgm:pt modelId="{826EC9B3-0B49-4D06-B7FF-207B0CB249B0}" type="pres">
      <dgm:prSet presAssocID="{3F5486A9-A506-483C-B386-026A35FA2B1E}" presName="Name30" presStyleCnt="0"/>
      <dgm:spPr/>
    </dgm:pt>
    <dgm:pt modelId="{B0ABB1B0-3F18-4243-BA67-E70D3E16103A}" type="pres">
      <dgm:prSet presAssocID="{3F5486A9-A506-483C-B386-026A35FA2B1E}" presName="level2Shape" presStyleLbl="node3" presStyleIdx="3" presStyleCnt="4"/>
      <dgm:spPr/>
    </dgm:pt>
    <dgm:pt modelId="{32F1A66F-9E5F-4778-8361-388DDCFA90BE}" type="pres">
      <dgm:prSet presAssocID="{3F5486A9-A506-483C-B386-026A35FA2B1E}" presName="hierChild3" presStyleCnt="0"/>
      <dgm:spPr/>
    </dgm:pt>
    <dgm:pt modelId="{AC55BB86-24B5-40DE-ADBC-4C9DCAA14A43}" type="pres">
      <dgm:prSet presAssocID="{CBB6A4AB-6E63-4D80-BB8F-5CE32C1524B0}" presName="bgShapesFlow" presStyleCnt="0"/>
      <dgm:spPr/>
    </dgm:pt>
    <dgm:pt modelId="{61004076-98BF-4EC4-AC82-690F24DA5643}" type="pres">
      <dgm:prSet presAssocID="{D65AC3B2-F952-4CB0-BB09-83B53C64C70F}" presName="rectComp" presStyleCnt="0"/>
      <dgm:spPr/>
    </dgm:pt>
    <dgm:pt modelId="{717502DB-A993-4BD0-AA25-62F084AE0CD5}" type="pres">
      <dgm:prSet presAssocID="{D65AC3B2-F952-4CB0-BB09-83B53C64C70F}" presName="bgRect" presStyleLbl="bgShp" presStyleIdx="0" presStyleCnt="3"/>
      <dgm:spPr/>
    </dgm:pt>
    <dgm:pt modelId="{64AEF22B-148E-47CC-9150-0684AB43698C}" type="pres">
      <dgm:prSet presAssocID="{D65AC3B2-F952-4CB0-BB09-83B53C64C70F}" presName="bgRectTx" presStyleLbl="bgShp" presStyleIdx="0" presStyleCnt="3">
        <dgm:presLayoutVars>
          <dgm:bulletEnabled val="1"/>
        </dgm:presLayoutVars>
      </dgm:prSet>
      <dgm:spPr/>
    </dgm:pt>
    <dgm:pt modelId="{0D1E66FC-DB34-4B92-BBC9-C4B9ADA37A74}" type="pres">
      <dgm:prSet presAssocID="{D65AC3B2-F952-4CB0-BB09-83B53C64C70F}" presName="spComp" presStyleCnt="0"/>
      <dgm:spPr/>
    </dgm:pt>
    <dgm:pt modelId="{0524741E-E258-40E1-A273-3DB346A49733}" type="pres">
      <dgm:prSet presAssocID="{D65AC3B2-F952-4CB0-BB09-83B53C64C70F}" presName="hSp" presStyleCnt="0"/>
      <dgm:spPr/>
    </dgm:pt>
    <dgm:pt modelId="{23787142-2A89-45C0-813D-3405415255BC}" type="pres">
      <dgm:prSet presAssocID="{05602FC8-9E3A-455B-9791-093218CB0989}" presName="rectComp" presStyleCnt="0"/>
      <dgm:spPr/>
    </dgm:pt>
    <dgm:pt modelId="{85B49FF9-D202-49FD-B6D4-A8DF25A5C894}" type="pres">
      <dgm:prSet presAssocID="{05602FC8-9E3A-455B-9791-093218CB0989}" presName="bgRect" presStyleLbl="bgShp" presStyleIdx="1" presStyleCnt="3"/>
      <dgm:spPr/>
    </dgm:pt>
    <dgm:pt modelId="{DBD2C230-59AB-4DD9-A24C-DEEEDB57C50A}" type="pres">
      <dgm:prSet presAssocID="{05602FC8-9E3A-455B-9791-093218CB0989}" presName="bgRectTx" presStyleLbl="bgShp" presStyleIdx="1" presStyleCnt="3">
        <dgm:presLayoutVars>
          <dgm:bulletEnabled val="1"/>
        </dgm:presLayoutVars>
      </dgm:prSet>
      <dgm:spPr/>
    </dgm:pt>
    <dgm:pt modelId="{64175902-FBC5-453F-98A0-457D24966870}" type="pres">
      <dgm:prSet presAssocID="{05602FC8-9E3A-455B-9791-093218CB0989}" presName="spComp" presStyleCnt="0"/>
      <dgm:spPr/>
    </dgm:pt>
    <dgm:pt modelId="{0133BA55-3E64-4944-A78A-49530478A92B}" type="pres">
      <dgm:prSet presAssocID="{05602FC8-9E3A-455B-9791-093218CB0989}" presName="hSp" presStyleCnt="0"/>
      <dgm:spPr/>
    </dgm:pt>
    <dgm:pt modelId="{55B261EE-422D-4F25-85DC-A0FAB1936488}" type="pres">
      <dgm:prSet presAssocID="{AC0161DD-6CCF-4C98-B40C-AE62E2F50F92}" presName="rectComp" presStyleCnt="0"/>
      <dgm:spPr/>
    </dgm:pt>
    <dgm:pt modelId="{78662AAB-E3BF-413B-939E-4A92DC5E4449}" type="pres">
      <dgm:prSet presAssocID="{AC0161DD-6CCF-4C98-B40C-AE62E2F50F92}" presName="bgRect" presStyleLbl="bgShp" presStyleIdx="2" presStyleCnt="3"/>
      <dgm:spPr/>
    </dgm:pt>
    <dgm:pt modelId="{350ED3DC-E38E-4980-8010-F01583BB1D1B}" type="pres">
      <dgm:prSet presAssocID="{AC0161DD-6CCF-4C98-B40C-AE62E2F50F92}" presName="bgRectTx" presStyleLbl="bgShp" presStyleIdx="2" presStyleCnt="3">
        <dgm:presLayoutVars>
          <dgm:bulletEnabled val="1"/>
        </dgm:presLayoutVars>
      </dgm:prSet>
      <dgm:spPr/>
    </dgm:pt>
  </dgm:ptLst>
  <dgm:cxnLst>
    <dgm:cxn modelId="{F501209D-47F8-47CA-9F41-28F68C69E2D5}" type="presOf" srcId="{AC0161DD-6CCF-4C98-B40C-AE62E2F50F92}" destId="{78662AAB-E3BF-413B-939E-4A92DC5E4449}" srcOrd="0" destOrd="0" presId="urn:microsoft.com/office/officeart/2005/8/layout/hierarchy5"/>
    <dgm:cxn modelId="{5811CBC8-FF2C-4A5E-A1B6-445C2A643028}" type="presOf" srcId="{F64B3040-8FF9-4889-A7B8-917FAEF9A5AE}" destId="{9A19A614-F8F6-4B8F-881F-FAA25C19D9BC}" srcOrd="0" destOrd="0" presId="urn:microsoft.com/office/officeart/2005/8/layout/hierarchy5"/>
    <dgm:cxn modelId="{60023EDC-C7C2-40B6-A9C5-502D42F76F52}" type="presOf" srcId="{21D57489-5CAE-46A8-A0D1-CFB6C183AACE}" destId="{B41084E6-E063-4A47-B215-0E408EF040D6}" srcOrd="0" destOrd="0" presId="urn:microsoft.com/office/officeart/2005/8/layout/hierarchy5"/>
    <dgm:cxn modelId="{55A97A85-29F1-4F4A-BA7C-1FD66C548299}" srcId="{CBB6A4AB-6E63-4D80-BB8F-5CE32C1524B0}" destId="{53A93300-E0EB-4EC9-8B43-17262FDE14CB}" srcOrd="0" destOrd="0" parTransId="{E3F4C5A7-CA1F-4E53-9E7B-E34B41D4EF18}" sibTransId="{9F46C33C-0A50-41D0-B367-4DC0749B8C35}"/>
    <dgm:cxn modelId="{959DEF66-F0DF-4319-A020-661CB28CADBC}" type="presOf" srcId="{7BDF7F1D-A6D8-4F9D-A880-882277CDCDA9}" destId="{E07271AA-2537-4DDD-82A6-5299C7C7EF67}" srcOrd="0" destOrd="0" presId="urn:microsoft.com/office/officeart/2005/8/layout/hierarchy5"/>
    <dgm:cxn modelId="{F9034747-3E92-4CB5-83B2-12EDC5F5D7B4}" type="presOf" srcId="{4CCBAFC3-7900-476A-B5EF-6E84A732E166}" destId="{65B3A9D5-FA52-4C85-A84D-1DBB576467AC}" srcOrd="0" destOrd="0" presId="urn:microsoft.com/office/officeart/2005/8/layout/hierarchy5"/>
    <dgm:cxn modelId="{B6CEDF28-AFAE-485C-A2E4-04852CA6BBF0}" type="presOf" srcId="{3F5486A9-A506-483C-B386-026A35FA2B1E}" destId="{B0ABB1B0-3F18-4243-BA67-E70D3E16103A}" srcOrd="0" destOrd="0" presId="urn:microsoft.com/office/officeart/2005/8/layout/hierarchy5"/>
    <dgm:cxn modelId="{6B73E0A6-D3EE-4498-8641-0808EFCFD27B}" type="presOf" srcId="{05602FC8-9E3A-455B-9791-093218CB0989}" destId="{85B49FF9-D202-49FD-B6D4-A8DF25A5C894}" srcOrd="0" destOrd="0" presId="urn:microsoft.com/office/officeart/2005/8/layout/hierarchy5"/>
    <dgm:cxn modelId="{0335DC3E-4C6F-43E2-9645-E6CF2AB76621}" type="presOf" srcId="{7BDF7F1D-A6D8-4F9D-A880-882277CDCDA9}" destId="{3DB88E63-297E-46DE-BDD4-79D8DF9E197D}" srcOrd="1" destOrd="0" presId="urn:microsoft.com/office/officeart/2005/8/layout/hierarchy5"/>
    <dgm:cxn modelId="{DB258449-72EA-4E91-A3E8-2E5CA4850A61}" type="presOf" srcId="{7EE2CCDE-AB1D-4B6A-899D-FA4DFDC3D105}" destId="{B4EE4578-7591-4A3D-896E-F8E626C8A782}" srcOrd="0" destOrd="0" presId="urn:microsoft.com/office/officeart/2005/8/layout/hierarchy5"/>
    <dgm:cxn modelId="{4BA1A354-7459-463A-97F9-DFF4B638C0B1}" srcId="{19251F65-ECB4-4870-A41B-F82E29E652E7}" destId="{991DD901-15BD-4298-B01A-9C39F30950B2}" srcOrd="0" destOrd="0" parTransId="{CDBC5C0F-997D-40FE-85B2-9A77C4B97C64}" sibTransId="{019A2ED2-CAC6-4642-8648-5ACDC2613864}"/>
    <dgm:cxn modelId="{E06BE51C-5740-4027-9729-EC8EF590BDE4}" type="presOf" srcId="{D65AC3B2-F952-4CB0-BB09-83B53C64C70F}" destId="{64AEF22B-148E-47CC-9150-0684AB43698C}" srcOrd="1" destOrd="0" presId="urn:microsoft.com/office/officeart/2005/8/layout/hierarchy5"/>
    <dgm:cxn modelId="{BDAEB2DB-DEA1-4A83-9D36-0064D90E8244}" type="presOf" srcId="{CDBC5C0F-997D-40FE-85B2-9A77C4B97C64}" destId="{AA2E9A3B-C1B9-4A02-9652-A099122682EB}" srcOrd="0" destOrd="0" presId="urn:microsoft.com/office/officeart/2005/8/layout/hierarchy5"/>
    <dgm:cxn modelId="{07B263E5-DAEC-4C88-B0B3-D259CE128AE5}" type="presOf" srcId="{883D8FE3-25D9-4878-8D2A-A1A5CEE1908D}" destId="{3BF47959-56F5-4120-9641-6B8ABDE147CB}" srcOrd="1" destOrd="0" presId="urn:microsoft.com/office/officeart/2005/8/layout/hierarchy5"/>
    <dgm:cxn modelId="{6E433EE3-AFBF-4B91-8D2A-1CC3FBC1665A}" srcId="{4CCBAFC3-7900-476A-B5EF-6E84A732E166}" destId="{3F5486A9-A506-483C-B386-026A35FA2B1E}" srcOrd="1" destOrd="0" parTransId="{883D8FE3-25D9-4878-8D2A-A1A5CEE1908D}" sibTransId="{BC2CE669-2433-44A5-BA41-3EFFB564C058}"/>
    <dgm:cxn modelId="{0D2D5A26-FB6D-461E-A476-03649D05D5F6}" srcId="{53A93300-E0EB-4EC9-8B43-17262FDE14CB}" destId="{4CCBAFC3-7900-476A-B5EF-6E84A732E166}" srcOrd="1" destOrd="0" parTransId="{F64B3040-8FF9-4889-A7B8-917FAEF9A5AE}" sibTransId="{27AF12CB-6E5D-432D-A397-AD15D93C8679}"/>
    <dgm:cxn modelId="{BE465369-0EA4-4EE3-A4F6-A38E124FCEEC}" type="presOf" srcId="{883D8FE3-25D9-4878-8D2A-A1A5CEE1908D}" destId="{9236F8AE-10AA-4B1E-8100-967E9786F920}" srcOrd="0" destOrd="0" presId="urn:microsoft.com/office/officeart/2005/8/layout/hierarchy5"/>
    <dgm:cxn modelId="{4A0EBECE-3864-40B2-B5C5-18710F049B69}" type="presOf" srcId="{CDBC5C0F-997D-40FE-85B2-9A77C4B97C64}" destId="{AA16C733-F360-4812-AA46-E1F3B2945EB6}" srcOrd="1" destOrd="0" presId="urn:microsoft.com/office/officeart/2005/8/layout/hierarchy5"/>
    <dgm:cxn modelId="{E271AB85-5116-46B0-856B-E834FA5937CC}" srcId="{19251F65-ECB4-4870-A41B-F82E29E652E7}" destId="{21D57489-5CAE-46A8-A0D1-CFB6C183AACE}" srcOrd="1" destOrd="0" parTransId="{7BDF7F1D-A6D8-4F9D-A880-882277CDCDA9}" sibTransId="{0E6F50AB-42AF-4A0C-99F8-FC9727351AD4}"/>
    <dgm:cxn modelId="{E4324B68-F352-4840-813B-0BC23469CCAE}" type="presOf" srcId="{DAB85D3A-1098-4CEB-BDE8-AAFC7B538344}" destId="{0D1DB5AF-7B9B-4AAD-A761-6CD8CFBD1F3E}" srcOrd="0" destOrd="0" presId="urn:microsoft.com/office/officeart/2005/8/layout/hierarchy5"/>
    <dgm:cxn modelId="{08C5E13D-08A9-4112-9F7C-90A76C1951B5}" type="presOf" srcId="{991DD901-15BD-4298-B01A-9C39F30950B2}" destId="{9C9F393B-F3A5-475C-861C-165FBB1947DB}" srcOrd="0" destOrd="0" presId="urn:microsoft.com/office/officeart/2005/8/layout/hierarchy5"/>
    <dgm:cxn modelId="{976EAA8D-B212-4011-A4C1-A350B66E2111}" srcId="{CBB6A4AB-6E63-4D80-BB8F-5CE32C1524B0}" destId="{AC0161DD-6CCF-4C98-B40C-AE62E2F50F92}" srcOrd="3" destOrd="0" parTransId="{32C97C1B-9D00-4F68-A16A-E4191D56319E}" sibTransId="{FCB30EE4-5AEC-4425-8693-9ADD0B1F80FF}"/>
    <dgm:cxn modelId="{022093B6-5A3D-44CB-AD20-FE76D8B758CF}" type="presOf" srcId="{579DFA57-76AD-473D-8057-EA73BF1285CA}" destId="{56E5A52B-918D-475E-9096-0CC2CA96CCFA}" srcOrd="0" destOrd="0" presId="urn:microsoft.com/office/officeart/2005/8/layout/hierarchy5"/>
    <dgm:cxn modelId="{2C637BF5-D258-4A7A-A22B-CC003E82C292}" type="presOf" srcId="{CBB6A4AB-6E63-4D80-BB8F-5CE32C1524B0}" destId="{B60CD61C-8D98-4C08-A2EE-0E2ACAC1603C}" srcOrd="0" destOrd="0" presId="urn:microsoft.com/office/officeart/2005/8/layout/hierarchy5"/>
    <dgm:cxn modelId="{E26E0A8F-9BDB-4CDE-BCCA-ED2F93681502}" type="presOf" srcId="{19251F65-ECB4-4870-A41B-F82E29E652E7}" destId="{F7D9264E-4663-4593-9AA6-01970AD49729}" srcOrd="0" destOrd="0" presId="urn:microsoft.com/office/officeart/2005/8/layout/hierarchy5"/>
    <dgm:cxn modelId="{7AC075A6-72DE-49C9-93EA-34EAF4081F95}" type="presOf" srcId="{D65AC3B2-F952-4CB0-BB09-83B53C64C70F}" destId="{717502DB-A993-4BD0-AA25-62F084AE0CD5}" srcOrd="0" destOrd="0" presId="urn:microsoft.com/office/officeart/2005/8/layout/hierarchy5"/>
    <dgm:cxn modelId="{D8302E64-C341-4D66-B805-39EBEB00BD4A}" srcId="{CBB6A4AB-6E63-4D80-BB8F-5CE32C1524B0}" destId="{D65AC3B2-F952-4CB0-BB09-83B53C64C70F}" srcOrd="1" destOrd="0" parTransId="{983A5080-A181-4F9D-A74C-B32D807CEF6A}" sibTransId="{4F85C183-1507-4A43-8C76-B4CF6B60089C}"/>
    <dgm:cxn modelId="{F29635CC-C394-4765-B654-604337ADEAB7}" srcId="{4CCBAFC3-7900-476A-B5EF-6E84A732E166}" destId="{579DFA57-76AD-473D-8057-EA73BF1285CA}" srcOrd="0" destOrd="0" parTransId="{7EE2CCDE-AB1D-4B6A-899D-FA4DFDC3D105}" sibTransId="{1D58F3DB-C3C9-45DA-83A7-051819A36150}"/>
    <dgm:cxn modelId="{47E322D4-4D56-4EDD-8E02-D41B42468EAF}" type="presOf" srcId="{DAB85D3A-1098-4CEB-BDE8-AAFC7B538344}" destId="{B90945B4-5CF3-4E7D-BB70-501BB73416DF}" srcOrd="1" destOrd="0" presId="urn:microsoft.com/office/officeart/2005/8/layout/hierarchy5"/>
    <dgm:cxn modelId="{2731F2F8-8939-4E2B-8DEA-25899795DDE4}" type="presOf" srcId="{AC0161DD-6CCF-4C98-B40C-AE62E2F50F92}" destId="{350ED3DC-E38E-4980-8010-F01583BB1D1B}" srcOrd="1" destOrd="0" presId="urn:microsoft.com/office/officeart/2005/8/layout/hierarchy5"/>
    <dgm:cxn modelId="{5E5E234E-EF20-4352-9337-DE7EEEACC6BE}" srcId="{53A93300-E0EB-4EC9-8B43-17262FDE14CB}" destId="{19251F65-ECB4-4870-A41B-F82E29E652E7}" srcOrd="0" destOrd="0" parTransId="{DAB85D3A-1098-4CEB-BDE8-AAFC7B538344}" sibTransId="{692E8EE4-CB6C-481A-A207-5C30B9CDB627}"/>
    <dgm:cxn modelId="{4000320C-51DA-43CC-AF3E-4C5A077D394C}" type="presOf" srcId="{05602FC8-9E3A-455B-9791-093218CB0989}" destId="{DBD2C230-59AB-4DD9-A24C-DEEEDB57C50A}" srcOrd="1" destOrd="0" presId="urn:microsoft.com/office/officeart/2005/8/layout/hierarchy5"/>
    <dgm:cxn modelId="{EB399ED7-A6FA-4DEC-8D22-739AAE372F58}" type="presOf" srcId="{7EE2CCDE-AB1D-4B6A-899D-FA4DFDC3D105}" destId="{D700BCBD-F9B3-479F-A4AE-F853A61C0235}" srcOrd="1" destOrd="0" presId="urn:microsoft.com/office/officeart/2005/8/layout/hierarchy5"/>
    <dgm:cxn modelId="{4D5BEC4E-9FE3-47B9-8D13-9D9DCBCD6518}" type="presOf" srcId="{53A93300-E0EB-4EC9-8B43-17262FDE14CB}" destId="{045E2F83-A0C9-46A7-A572-4F5A2C0063C4}" srcOrd="0" destOrd="0" presId="urn:microsoft.com/office/officeart/2005/8/layout/hierarchy5"/>
    <dgm:cxn modelId="{43FC8DD6-5E25-43A9-8107-0E9D8DA35228}" type="presOf" srcId="{F64B3040-8FF9-4889-A7B8-917FAEF9A5AE}" destId="{C4D4C772-4969-4EC1-B431-5E4F527E39DA}" srcOrd="1" destOrd="0" presId="urn:microsoft.com/office/officeart/2005/8/layout/hierarchy5"/>
    <dgm:cxn modelId="{8B766E5F-326B-4A8F-87E1-18370EBE6FAD}" srcId="{CBB6A4AB-6E63-4D80-BB8F-5CE32C1524B0}" destId="{05602FC8-9E3A-455B-9791-093218CB0989}" srcOrd="2" destOrd="0" parTransId="{DBB8BBE4-8305-4C49-A027-C0D8ECCE7D4C}" sibTransId="{9DDF067F-EE8D-484D-BE5C-31D3D106C059}"/>
    <dgm:cxn modelId="{74FDF507-EFD5-4B80-9244-E1DEDCE92728}" type="presParOf" srcId="{B60CD61C-8D98-4C08-A2EE-0E2ACAC1603C}" destId="{5FC34DB5-9A4A-4511-877D-241256C3753D}" srcOrd="0" destOrd="0" presId="urn:microsoft.com/office/officeart/2005/8/layout/hierarchy5"/>
    <dgm:cxn modelId="{CAF7CC83-F11E-4504-84A2-5811FBF3C289}" type="presParOf" srcId="{5FC34DB5-9A4A-4511-877D-241256C3753D}" destId="{5B56A7B4-511B-4B89-8DF6-92937B1EB7B0}" srcOrd="0" destOrd="0" presId="urn:microsoft.com/office/officeart/2005/8/layout/hierarchy5"/>
    <dgm:cxn modelId="{3A2B3F2C-9D25-40A5-9AFD-A55E54F2FA92}" type="presParOf" srcId="{5FC34DB5-9A4A-4511-877D-241256C3753D}" destId="{F808DF57-9B9D-468D-974A-F0B652957439}" srcOrd="1" destOrd="0" presId="urn:microsoft.com/office/officeart/2005/8/layout/hierarchy5"/>
    <dgm:cxn modelId="{19CE7311-5F23-4D6C-85D2-503C89316D46}" type="presParOf" srcId="{F808DF57-9B9D-468D-974A-F0B652957439}" destId="{6754B156-37E2-4CD8-965A-0FCC8017277F}" srcOrd="0" destOrd="0" presId="urn:microsoft.com/office/officeart/2005/8/layout/hierarchy5"/>
    <dgm:cxn modelId="{947E50F7-01B3-4A92-BADE-72D0C86CF9C4}" type="presParOf" srcId="{6754B156-37E2-4CD8-965A-0FCC8017277F}" destId="{045E2F83-A0C9-46A7-A572-4F5A2C0063C4}" srcOrd="0" destOrd="0" presId="urn:microsoft.com/office/officeart/2005/8/layout/hierarchy5"/>
    <dgm:cxn modelId="{24F993CB-129D-46AB-B825-5D95499E290B}" type="presParOf" srcId="{6754B156-37E2-4CD8-965A-0FCC8017277F}" destId="{CF9D66A6-68EB-4942-973B-85E6E91C609D}" srcOrd="1" destOrd="0" presId="urn:microsoft.com/office/officeart/2005/8/layout/hierarchy5"/>
    <dgm:cxn modelId="{153BB10B-1608-4FBF-A06B-462C56087855}" type="presParOf" srcId="{CF9D66A6-68EB-4942-973B-85E6E91C609D}" destId="{0D1DB5AF-7B9B-4AAD-A761-6CD8CFBD1F3E}" srcOrd="0" destOrd="0" presId="urn:microsoft.com/office/officeart/2005/8/layout/hierarchy5"/>
    <dgm:cxn modelId="{52D35BD3-7053-4BA9-B06F-7F1C433BFAF7}" type="presParOf" srcId="{0D1DB5AF-7B9B-4AAD-A761-6CD8CFBD1F3E}" destId="{B90945B4-5CF3-4E7D-BB70-501BB73416DF}" srcOrd="0" destOrd="0" presId="urn:microsoft.com/office/officeart/2005/8/layout/hierarchy5"/>
    <dgm:cxn modelId="{872493BB-5AC0-47C7-B426-366B99A43DAF}" type="presParOf" srcId="{CF9D66A6-68EB-4942-973B-85E6E91C609D}" destId="{C4D4943A-2A1B-427F-8DC4-72079BDF7571}" srcOrd="1" destOrd="0" presId="urn:microsoft.com/office/officeart/2005/8/layout/hierarchy5"/>
    <dgm:cxn modelId="{41395694-D47F-4408-A8E1-BB111F73B47C}" type="presParOf" srcId="{C4D4943A-2A1B-427F-8DC4-72079BDF7571}" destId="{F7D9264E-4663-4593-9AA6-01970AD49729}" srcOrd="0" destOrd="0" presId="urn:microsoft.com/office/officeart/2005/8/layout/hierarchy5"/>
    <dgm:cxn modelId="{739B9ED8-EB05-46DC-8830-C979D9679BDE}" type="presParOf" srcId="{C4D4943A-2A1B-427F-8DC4-72079BDF7571}" destId="{7987F4CA-BAB7-4331-ACB9-39AC9356642A}" srcOrd="1" destOrd="0" presId="urn:microsoft.com/office/officeart/2005/8/layout/hierarchy5"/>
    <dgm:cxn modelId="{C8977C7C-2841-401F-843A-60BE058FC53B}" type="presParOf" srcId="{7987F4CA-BAB7-4331-ACB9-39AC9356642A}" destId="{AA2E9A3B-C1B9-4A02-9652-A099122682EB}" srcOrd="0" destOrd="0" presId="urn:microsoft.com/office/officeart/2005/8/layout/hierarchy5"/>
    <dgm:cxn modelId="{A57A24A5-F371-4C47-8223-15D15D807CA5}" type="presParOf" srcId="{AA2E9A3B-C1B9-4A02-9652-A099122682EB}" destId="{AA16C733-F360-4812-AA46-E1F3B2945EB6}" srcOrd="0" destOrd="0" presId="urn:microsoft.com/office/officeart/2005/8/layout/hierarchy5"/>
    <dgm:cxn modelId="{5D8F629D-CF6E-4CEA-9F80-9BCE40162438}" type="presParOf" srcId="{7987F4CA-BAB7-4331-ACB9-39AC9356642A}" destId="{608170F1-0AD7-4C58-A89F-6E9411D3E42E}" srcOrd="1" destOrd="0" presId="urn:microsoft.com/office/officeart/2005/8/layout/hierarchy5"/>
    <dgm:cxn modelId="{4DA2398F-9B11-42D8-B1A8-A0B36EF3CCE8}" type="presParOf" srcId="{608170F1-0AD7-4C58-A89F-6E9411D3E42E}" destId="{9C9F393B-F3A5-475C-861C-165FBB1947DB}" srcOrd="0" destOrd="0" presId="urn:microsoft.com/office/officeart/2005/8/layout/hierarchy5"/>
    <dgm:cxn modelId="{C6A292C2-1598-482F-BA2F-5A1820506006}" type="presParOf" srcId="{608170F1-0AD7-4C58-A89F-6E9411D3E42E}" destId="{08C10E7D-C2F5-4B97-9799-CF74A80FCDA5}" srcOrd="1" destOrd="0" presId="urn:microsoft.com/office/officeart/2005/8/layout/hierarchy5"/>
    <dgm:cxn modelId="{6D8627CD-EE8D-44F1-93DB-7AAA1AA992D6}" type="presParOf" srcId="{7987F4CA-BAB7-4331-ACB9-39AC9356642A}" destId="{E07271AA-2537-4DDD-82A6-5299C7C7EF67}" srcOrd="2" destOrd="0" presId="urn:microsoft.com/office/officeart/2005/8/layout/hierarchy5"/>
    <dgm:cxn modelId="{A0C51655-C68B-465C-8DCD-C22C123E46CB}" type="presParOf" srcId="{E07271AA-2537-4DDD-82A6-5299C7C7EF67}" destId="{3DB88E63-297E-46DE-BDD4-79D8DF9E197D}" srcOrd="0" destOrd="0" presId="urn:microsoft.com/office/officeart/2005/8/layout/hierarchy5"/>
    <dgm:cxn modelId="{887F70AA-C492-4B20-9675-C208BA5BF074}" type="presParOf" srcId="{7987F4CA-BAB7-4331-ACB9-39AC9356642A}" destId="{470B30FE-5C2B-4EBF-9C81-FDF0154ACF03}" srcOrd="3" destOrd="0" presId="urn:microsoft.com/office/officeart/2005/8/layout/hierarchy5"/>
    <dgm:cxn modelId="{B952B17B-5167-4155-93D1-94C8A7374E5A}" type="presParOf" srcId="{470B30FE-5C2B-4EBF-9C81-FDF0154ACF03}" destId="{B41084E6-E063-4A47-B215-0E408EF040D6}" srcOrd="0" destOrd="0" presId="urn:microsoft.com/office/officeart/2005/8/layout/hierarchy5"/>
    <dgm:cxn modelId="{D384F724-68DD-4D30-A4F6-A7409FB28F34}" type="presParOf" srcId="{470B30FE-5C2B-4EBF-9C81-FDF0154ACF03}" destId="{CA210404-B57B-4E96-9FC6-83426DE811BA}" srcOrd="1" destOrd="0" presId="urn:microsoft.com/office/officeart/2005/8/layout/hierarchy5"/>
    <dgm:cxn modelId="{1FEF9DC9-9E9A-4840-A282-48B1187C74CB}" type="presParOf" srcId="{CF9D66A6-68EB-4942-973B-85E6E91C609D}" destId="{9A19A614-F8F6-4B8F-881F-FAA25C19D9BC}" srcOrd="2" destOrd="0" presId="urn:microsoft.com/office/officeart/2005/8/layout/hierarchy5"/>
    <dgm:cxn modelId="{A98FE8A9-83C6-4E1F-85E1-9BD57B6E3A86}" type="presParOf" srcId="{9A19A614-F8F6-4B8F-881F-FAA25C19D9BC}" destId="{C4D4C772-4969-4EC1-B431-5E4F527E39DA}" srcOrd="0" destOrd="0" presId="urn:microsoft.com/office/officeart/2005/8/layout/hierarchy5"/>
    <dgm:cxn modelId="{9AFBF280-39C6-49B9-98C7-D1A0C4F1B950}" type="presParOf" srcId="{CF9D66A6-68EB-4942-973B-85E6E91C609D}" destId="{DB0A7F32-F5E9-4E9A-8FDA-8F27F6FAE558}" srcOrd="3" destOrd="0" presId="urn:microsoft.com/office/officeart/2005/8/layout/hierarchy5"/>
    <dgm:cxn modelId="{39A28305-F922-46F0-A9C2-0D6B5E444872}" type="presParOf" srcId="{DB0A7F32-F5E9-4E9A-8FDA-8F27F6FAE558}" destId="{65B3A9D5-FA52-4C85-A84D-1DBB576467AC}" srcOrd="0" destOrd="0" presId="urn:microsoft.com/office/officeart/2005/8/layout/hierarchy5"/>
    <dgm:cxn modelId="{F4E9B23F-71F0-433F-ABD7-3054DFB425DA}" type="presParOf" srcId="{DB0A7F32-F5E9-4E9A-8FDA-8F27F6FAE558}" destId="{95FCE892-83B5-455C-99F2-D844E936A3BB}" srcOrd="1" destOrd="0" presId="urn:microsoft.com/office/officeart/2005/8/layout/hierarchy5"/>
    <dgm:cxn modelId="{C3D31425-A25A-4AF6-BB89-6D8380C92290}" type="presParOf" srcId="{95FCE892-83B5-455C-99F2-D844E936A3BB}" destId="{B4EE4578-7591-4A3D-896E-F8E626C8A782}" srcOrd="0" destOrd="0" presId="urn:microsoft.com/office/officeart/2005/8/layout/hierarchy5"/>
    <dgm:cxn modelId="{4C4CD2AA-34E6-420B-8784-6B5AA2B7424A}" type="presParOf" srcId="{B4EE4578-7591-4A3D-896E-F8E626C8A782}" destId="{D700BCBD-F9B3-479F-A4AE-F853A61C0235}" srcOrd="0" destOrd="0" presId="urn:microsoft.com/office/officeart/2005/8/layout/hierarchy5"/>
    <dgm:cxn modelId="{1E45704A-60D8-40E5-87F7-AE101C887E91}" type="presParOf" srcId="{95FCE892-83B5-455C-99F2-D844E936A3BB}" destId="{03431C82-5CCE-4985-9862-FC9B13E02087}" srcOrd="1" destOrd="0" presId="urn:microsoft.com/office/officeart/2005/8/layout/hierarchy5"/>
    <dgm:cxn modelId="{5A8B97DA-B6C3-4CFD-905A-4D6362CBCAE6}" type="presParOf" srcId="{03431C82-5CCE-4985-9862-FC9B13E02087}" destId="{56E5A52B-918D-475E-9096-0CC2CA96CCFA}" srcOrd="0" destOrd="0" presId="urn:microsoft.com/office/officeart/2005/8/layout/hierarchy5"/>
    <dgm:cxn modelId="{FD8A39CF-3803-4A4D-8942-832D249EF529}" type="presParOf" srcId="{03431C82-5CCE-4985-9862-FC9B13E02087}" destId="{A4ABBCAC-B1BF-437D-A918-BB8F43F2E3F1}" srcOrd="1" destOrd="0" presId="urn:microsoft.com/office/officeart/2005/8/layout/hierarchy5"/>
    <dgm:cxn modelId="{3C4A837D-B09A-4F14-8707-A8EE92950A82}" type="presParOf" srcId="{95FCE892-83B5-455C-99F2-D844E936A3BB}" destId="{9236F8AE-10AA-4B1E-8100-967E9786F920}" srcOrd="2" destOrd="0" presId="urn:microsoft.com/office/officeart/2005/8/layout/hierarchy5"/>
    <dgm:cxn modelId="{B3FF68A9-674D-4897-A3F4-C10C4558277A}" type="presParOf" srcId="{9236F8AE-10AA-4B1E-8100-967E9786F920}" destId="{3BF47959-56F5-4120-9641-6B8ABDE147CB}" srcOrd="0" destOrd="0" presId="urn:microsoft.com/office/officeart/2005/8/layout/hierarchy5"/>
    <dgm:cxn modelId="{4A6FEEC1-755A-4D77-907C-DB60AFF1E38B}" type="presParOf" srcId="{95FCE892-83B5-455C-99F2-D844E936A3BB}" destId="{826EC9B3-0B49-4D06-B7FF-207B0CB249B0}" srcOrd="3" destOrd="0" presId="urn:microsoft.com/office/officeart/2005/8/layout/hierarchy5"/>
    <dgm:cxn modelId="{521B542F-0B11-4E8E-8D39-2E1601E264A7}" type="presParOf" srcId="{826EC9B3-0B49-4D06-B7FF-207B0CB249B0}" destId="{B0ABB1B0-3F18-4243-BA67-E70D3E16103A}" srcOrd="0" destOrd="0" presId="urn:microsoft.com/office/officeart/2005/8/layout/hierarchy5"/>
    <dgm:cxn modelId="{4F7DA3F3-ED40-4E3E-BB24-851E646DD055}" type="presParOf" srcId="{826EC9B3-0B49-4D06-B7FF-207B0CB249B0}" destId="{32F1A66F-9E5F-4778-8361-388DDCFA90BE}" srcOrd="1" destOrd="0" presId="urn:microsoft.com/office/officeart/2005/8/layout/hierarchy5"/>
    <dgm:cxn modelId="{DBDE56BE-2FA2-4171-9330-95E50CD09CDA}" type="presParOf" srcId="{B60CD61C-8D98-4C08-A2EE-0E2ACAC1603C}" destId="{AC55BB86-24B5-40DE-ADBC-4C9DCAA14A43}" srcOrd="1" destOrd="0" presId="urn:microsoft.com/office/officeart/2005/8/layout/hierarchy5"/>
    <dgm:cxn modelId="{674A220F-893E-4930-8D4F-B3EB8D67FC3C}" type="presParOf" srcId="{AC55BB86-24B5-40DE-ADBC-4C9DCAA14A43}" destId="{61004076-98BF-4EC4-AC82-690F24DA5643}" srcOrd="0" destOrd="0" presId="urn:microsoft.com/office/officeart/2005/8/layout/hierarchy5"/>
    <dgm:cxn modelId="{C2824248-1BA8-4B1E-AAA8-E84C84F2C400}" type="presParOf" srcId="{61004076-98BF-4EC4-AC82-690F24DA5643}" destId="{717502DB-A993-4BD0-AA25-62F084AE0CD5}" srcOrd="0" destOrd="0" presId="urn:microsoft.com/office/officeart/2005/8/layout/hierarchy5"/>
    <dgm:cxn modelId="{4BF12EEE-DB5F-4BFF-AE85-C3E69133C92A}" type="presParOf" srcId="{61004076-98BF-4EC4-AC82-690F24DA5643}" destId="{64AEF22B-148E-47CC-9150-0684AB43698C}" srcOrd="1" destOrd="0" presId="urn:microsoft.com/office/officeart/2005/8/layout/hierarchy5"/>
    <dgm:cxn modelId="{471C2E75-A013-4E94-9FCA-1935EA93CF85}" type="presParOf" srcId="{AC55BB86-24B5-40DE-ADBC-4C9DCAA14A43}" destId="{0D1E66FC-DB34-4B92-BBC9-C4B9ADA37A74}" srcOrd="1" destOrd="0" presId="urn:microsoft.com/office/officeart/2005/8/layout/hierarchy5"/>
    <dgm:cxn modelId="{185CCF20-1882-4CC3-BCE9-4241CDC52CFA}" type="presParOf" srcId="{0D1E66FC-DB34-4B92-BBC9-C4B9ADA37A74}" destId="{0524741E-E258-40E1-A273-3DB346A49733}" srcOrd="0" destOrd="0" presId="urn:microsoft.com/office/officeart/2005/8/layout/hierarchy5"/>
    <dgm:cxn modelId="{66ABC36B-4F46-40E9-904E-949F140DC45C}" type="presParOf" srcId="{AC55BB86-24B5-40DE-ADBC-4C9DCAA14A43}" destId="{23787142-2A89-45C0-813D-3405415255BC}" srcOrd="2" destOrd="0" presId="urn:microsoft.com/office/officeart/2005/8/layout/hierarchy5"/>
    <dgm:cxn modelId="{404B96FB-C0F3-4E8D-91BC-2991D12A43A6}" type="presParOf" srcId="{23787142-2A89-45C0-813D-3405415255BC}" destId="{85B49FF9-D202-49FD-B6D4-A8DF25A5C894}" srcOrd="0" destOrd="0" presId="urn:microsoft.com/office/officeart/2005/8/layout/hierarchy5"/>
    <dgm:cxn modelId="{791F8898-67E3-46B1-A664-F8EA29983B90}" type="presParOf" srcId="{23787142-2A89-45C0-813D-3405415255BC}" destId="{DBD2C230-59AB-4DD9-A24C-DEEEDB57C50A}" srcOrd="1" destOrd="0" presId="urn:microsoft.com/office/officeart/2005/8/layout/hierarchy5"/>
    <dgm:cxn modelId="{DA42493D-9C21-4D3E-A05D-595FB55A8EB1}" type="presParOf" srcId="{AC55BB86-24B5-40DE-ADBC-4C9DCAA14A43}" destId="{64175902-FBC5-453F-98A0-457D24966870}" srcOrd="3" destOrd="0" presId="urn:microsoft.com/office/officeart/2005/8/layout/hierarchy5"/>
    <dgm:cxn modelId="{7892BB0C-FD2C-4D79-BEC8-79CE400EC96C}" type="presParOf" srcId="{64175902-FBC5-453F-98A0-457D24966870}" destId="{0133BA55-3E64-4944-A78A-49530478A92B}" srcOrd="0" destOrd="0" presId="urn:microsoft.com/office/officeart/2005/8/layout/hierarchy5"/>
    <dgm:cxn modelId="{421E9A0C-4C82-4C85-9B65-6EA080B81B0B}" type="presParOf" srcId="{AC55BB86-24B5-40DE-ADBC-4C9DCAA14A43}" destId="{55B261EE-422D-4F25-85DC-A0FAB1936488}" srcOrd="4" destOrd="0" presId="urn:microsoft.com/office/officeart/2005/8/layout/hierarchy5"/>
    <dgm:cxn modelId="{7150C264-50BA-46F4-8460-24C963F61FAA}" type="presParOf" srcId="{55B261EE-422D-4F25-85DC-A0FAB1936488}" destId="{78662AAB-E3BF-413B-939E-4A92DC5E4449}" srcOrd="0" destOrd="0" presId="urn:microsoft.com/office/officeart/2005/8/layout/hierarchy5"/>
    <dgm:cxn modelId="{E851F7B3-B1B2-412D-8B49-9CFAAB7798EF}" type="presParOf" srcId="{55B261EE-422D-4F25-85DC-A0FAB1936488}" destId="{350ED3DC-E38E-4980-8010-F01583BB1D1B}" srcOrd="1" destOrd="0" presId="urn:microsoft.com/office/officeart/2005/8/layout/hierarchy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662AAB-E3BF-413B-939E-4A92DC5E4449}">
      <dsp:nvSpPr>
        <dsp:cNvPr id="0" name=""/>
        <dsp:cNvSpPr/>
      </dsp:nvSpPr>
      <dsp:spPr>
        <a:xfrm>
          <a:off x="3502044" y="0"/>
          <a:ext cx="1138267"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l-GR" sz="1400" kern="1200"/>
            <a:t>ΠΑΠΠΟΥΔΕΣ</a:t>
          </a:r>
        </a:p>
      </dsp:txBody>
      <dsp:txXfrm>
        <a:off x="3502044" y="0"/>
        <a:ext cx="1138267" cy="960120"/>
      </dsp:txXfrm>
    </dsp:sp>
    <dsp:sp modelId="{85B49FF9-D202-49FD-B6D4-A8DF25A5C894}">
      <dsp:nvSpPr>
        <dsp:cNvPr id="0" name=""/>
        <dsp:cNvSpPr/>
      </dsp:nvSpPr>
      <dsp:spPr>
        <a:xfrm>
          <a:off x="2174066" y="0"/>
          <a:ext cx="1138267"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l-GR" sz="1400" kern="1200"/>
            <a:t>ΓΟΝΕΙΣ</a:t>
          </a:r>
        </a:p>
      </dsp:txBody>
      <dsp:txXfrm>
        <a:off x="2174066" y="0"/>
        <a:ext cx="1138267" cy="960120"/>
      </dsp:txXfrm>
    </dsp:sp>
    <dsp:sp modelId="{717502DB-A993-4BD0-AA25-62F084AE0CD5}">
      <dsp:nvSpPr>
        <dsp:cNvPr id="0" name=""/>
        <dsp:cNvSpPr/>
      </dsp:nvSpPr>
      <dsp:spPr>
        <a:xfrm>
          <a:off x="846087" y="0"/>
          <a:ext cx="1138267"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l-GR" sz="1400" kern="1200"/>
            <a:t>ΕΓΩ</a:t>
          </a:r>
        </a:p>
      </dsp:txBody>
      <dsp:txXfrm>
        <a:off x="846087" y="0"/>
        <a:ext cx="1138267" cy="960120"/>
      </dsp:txXfrm>
    </dsp:sp>
    <dsp:sp modelId="{045E2F83-A0C9-46A7-A572-4F5A2C0063C4}">
      <dsp:nvSpPr>
        <dsp:cNvPr id="0" name=""/>
        <dsp:cNvSpPr/>
      </dsp:nvSpPr>
      <dsp:spPr>
        <a:xfrm>
          <a:off x="940943" y="1652068"/>
          <a:ext cx="948556" cy="7283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ΑΝΝΑ</a:t>
          </a:r>
        </a:p>
      </dsp:txBody>
      <dsp:txXfrm>
        <a:off x="962276" y="1673401"/>
        <a:ext cx="905890" cy="685701"/>
      </dsp:txXfrm>
    </dsp:sp>
    <dsp:sp modelId="{0D1DB5AF-7B9B-4AAD-A761-6CD8CFBD1F3E}">
      <dsp:nvSpPr>
        <dsp:cNvPr id="0" name=""/>
        <dsp:cNvSpPr/>
      </dsp:nvSpPr>
      <dsp:spPr>
        <a:xfrm rot="18289469">
          <a:off x="1747004" y="1730204"/>
          <a:ext cx="664412" cy="26674"/>
        </a:xfrm>
        <a:custGeom>
          <a:avLst/>
          <a:gdLst/>
          <a:ahLst/>
          <a:cxnLst/>
          <a:rect l="0" t="0" r="0" b="0"/>
          <a:pathLst>
            <a:path>
              <a:moveTo>
                <a:pt x="0" y="13337"/>
              </a:moveTo>
              <a:lnTo>
                <a:pt x="664412"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2062600" y="1726931"/>
        <a:ext cx="33220" cy="33220"/>
      </dsp:txXfrm>
    </dsp:sp>
    <dsp:sp modelId="{F7D9264E-4663-4593-9AA6-01970AD49729}">
      <dsp:nvSpPr>
        <dsp:cNvPr id="0" name=""/>
        <dsp:cNvSpPr/>
      </dsp:nvSpPr>
      <dsp:spPr>
        <a:xfrm>
          <a:off x="2268921" y="1233693"/>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ΜΑΡΙΑ</a:t>
          </a:r>
        </a:p>
      </dsp:txBody>
      <dsp:txXfrm>
        <a:off x="2282812" y="1247584"/>
        <a:ext cx="920774" cy="446496"/>
      </dsp:txXfrm>
    </dsp:sp>
    <dsp:sp modelId="{AA2E9A3B-C1B9-4A02-9652-A099122682EB}">
      <dsp:nvSpPr>
        <dsp:cNvPr id="0" name=""/>
        <dsp:cNvSpPr/>
      </dsp:nvSpPr>
      <dsp:spPr>
        <a:xfrm rot="19457599">
          <a:off x="3173559" y="1321139"/>
          <a:ext cx="467260" cy="26674"/>
        </a:xfrm>
        <a:custGeom>
          <a:avLst/>
          <a:gdLst/>
          <a:ahLst/>
          <a:cxnLst/>
          <a:rect l="0" t="0" r="0" b="0"/>
          <a:pathLst>
            <a:path>
              <a:moveTo>
                <a:pt x="0" y="13337"/>
              </a:moveTo>
              <a:lnTo>
                <a:pt x="46726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395507" y="1322795"/>
        <a:ext cx="23363" cy="23363"/>
      </dsp:txXfrm>
    </dsp:sp>
    <dsp:sp modelId="{9C9F393B-F3A5-475C-861C-165FBB1947DB}">
      <dsp:nvSpPr>
        <dsp:cNvPr id="0" name=""/>
        <dsp:cNvSpPr/>
      </dsp:nvSpPr>
      <dsp:spPr>
        <a:xfrm>
          <a:off x="3596900" y="960983"/>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ΣΟΦΙΑ</a:t>
          </a:r>
        </a:p>
      </dsp:txBody>
      <dsp:txXfrm>
        <a:off x="3610791" y="974874"/>
        <a:ext cx="920774" cy="446496"/>
      </dsp:txXfrm>
    </dsp:sp>
    <dsp:sp modelId="{E07271AA-2537-4DDD-82A6-5299C7C7EF67}">
      <dsp:nvSpPr>
        <dsp:cNvPr id="0" name=""/>
        <dsp:cNvSpPr/>
      </dsp:nvSpPr>
      <dsp:spPr>
        <a:xfrm rot="2142401">
          <a:off x="3173559" y="1593849"/>
          <a:ext cx="467260" cy="26674"/>
        </a:xfrm>
        <a:custGeom>
          <a:avLst/>
          <a:gdLst/>
          <a:ahLst/>
          <a:cxnLst/>
          <a:rect l="0" t="0" r="0" b="0"/>
          <a:pathLst>
            <a:path>
              <a:moveTo>
                <a:pt x="0" y="13337"/>
              </a:moveTo>
              <a:lnTo>
                <a:pt x="46726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395507" y="1595505"/>
        <a:ext cx="23363" cy="23363"/>
      </dsp:txXfrm>
    </dsp:sp>
    <dsp:sp modelId="{B41084E6-E063-4A47-B215-0E408EF040D6}">
      <dsp:nvSpPr>
        <dsp:cNvPr id="0" name=""/>
        <dsp:cNvSpPr/>
      </dsp:nvSpPr>
      <dsp:spPr>
        <a:xfrm>
          <a:off x="3596900" y="1506403"/>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ΓΙΩΡΓΟΣ</a:t>
          </a:r>
        </a:p>
      </dsp:txBody>
      <dsp:txXfrm>
        <a:off x="3610791" y="1520294"/>
        <a:ext cx="920774" cy="446496"/>
      </dsp:txXfrm>
    </dsp:sp>
    <dsp:sp modelId="{9A19A614-F8F6-4B8F-881F-FAA25C19D9BC}">
      <dsp:nvSpPr>
        <dsp:cNvPr id="0" name=""/>
        <dsp:cNvSpPr/>
      </dsp:nvSpPr>
      <dsp:spPr>
        <a:xfrm rot="3310531">
          <a:off x="1747004" y="2275624"/>
          <a:ext cx="664412" cy="26674"/>
        </a:xfrm>
        <a:custGeom>
          <a:avLst/>
          <a:gdLst/>
          <a:ahLst/>
          <a:cxnLst/>
          <a:rect l="0" t="0" r="0" b="0"/>
          <a:pathLst>
            <a:path>
              <a:moveTo>
                <a:pt x="0" y="13337"/>
              </a:moveTo>
              <a:lnTo>
                <a:pt x="664412" y="133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2062600" y="2272351"/>
        <a:ext cx="33220" cy="33220"/>
      </dsp:txXfrm>
    </dsp:sp>
    <dsp:sp modelId="{65B3A9D5-FA52-4C85-A84D-1DBB576467AC}">
      <dsp:nvSpPr>
        <dsp:cNvPr id="0" name=""/>
        <dsp:cNvSpPr/>
      </dsp:nvSpPr>
      <dsp:spPr>
        <a:xfrm>
          <a:off x="2268921" y="2324532"/>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ΜΑΡΚΟΣ</a:t>
          </a:r>
        </a:p>
      </dsp:txBody>
      <dsp:txXfrm>
        <a:off x="2282812" y="2338423"/>
        <a:ext cx="920774" cy="446496"/>
      </dsp:txXfrm>
    </dsp:sp>
    <dsp:sp modelId="{B4EE4578-7591-4A3D-896E-F8E626C8A782}">
      <dsp:nvSpPr>
        <dsp:cNvPr id="0" name=""/>
        <dsp:cNvSpPr/>
      </dsp:nvSpPr>
      <dsp:spPr>
        <a:xfrm rot="19457599">
          <a:off x="3173559" y="2411979"/>
          <a:ext cx="467260" cy="26674"/>
        </a:xfrm>
        <a:custGeom>
          <a:avLst/>
          <a:gdLst/>
          <a:ahLst/>
          <a:cxnLst/>
          <a:rect l="0" t="0" r="0" b="0"/>
          <a:pathLst>
            <a:path>
              <a:moveTo>
                <a:pt x="0" y="13337"/>
              </a:moveTo>
              <a:lnTo>
                <a:pt x="46726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395507" y="2413635"/>
        <a:ext cx="23363" cy="23363"/>
      </dsp:txXfrm>
    </dsp:sp>
    <dsp:sp modelId="{56E5A52B-918D-475E-9096-0CC2CA96CCFA}">
      <dsp:nvSpPr>
        <dsp:cNvPr id="0" name=""/>
        <dsp:cNvSpPr/>
      </dsp:nvSpPr>
      <dsp:spPr>
        <a:xfrm>
          <a:off x="3596900" y="2051822"/>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ΑΝΝΑ</a:t>
          </a:r>
        </a:p>
      </dsp:txBody>
      <dsp:txXfrm>
        <a:off x="3610791" y="2065713"/>
        <a:ext cx="920774" cy="446496"/>
      </dsp:txXfrm>
    </dsp:sp>
    <dsp:sp modelId="{9236F8AE-10AA-4B1E-8100-967E9786F920}">
      <dsp:nvSpPr>
        <dsp:cNvPr id="0" name=""/>
        <dsp:cNvSpPr/>
      </dsp:nvSpPr>
      <dsp:spPr>
        <a:xfrm rot="2142401">
          <a:off x="3173559" y="2684689"/>
          <a:ext cx="467260" cy="26674"/>
        </a:xfrm>
        <a:custGeom>
          <a:avLst/>
          <a:gdLst/>
          <a:ahLst/>
          <a:cxnLst/>
          <a:rect l="0" t="0" r="0" b="0"/>
          <a:pathLst>
            <a:path>
              <a:moveTo>
                <a:pt x="0" y="13337"/>
              </a:moveTo>
              <a:lnTo>
                <a:pt x="467260" y="133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395507" y="2686345"/>
        <a:ext cx="23363" cy="23363"/>
      </dsp:txXfrm>
    </dsp:sp>
    <dsp:sp modelId="{B0ABB1B0-3F18-4243-BA67-E70D3E16103A}">
      <dsp:nvSpPr>
        <dsp:cNvPr id="0" name=""/>
        <dsp:cNvSpPr/>
      </dsp:nvSpPr>
      <dsp:spPr>
        <a:xfrm>
          <a:off x="3596900" y="2597242"/>
          <a:ext cx="948556" cy="4742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lvl="0" algn="ctr" defTabSz="844550">
            <a:lnSpc>
              <a:spcPct val="90000"/>
            </a:lnSpc>
            <a:spcBef>
              <a:spcPct val="0"/>
            </a:spcBef>
            <a:spcAft>
              <a:spcPct val="35000"/>
            </a:spcAft>
          </a:pPr>
          <a:r>
            <a:rPr lang="el-GR" sz="1900" kern="1200"/>
            <a:t>ΓΙΩΡΓΟΣ</a:t>
          </a:r>
        </a:p>
      </dsp:txBody>
      <dsp:txXfrm>
        <a:off x="3610791" y="2611133"/>
        <a:ext cx="920774" cy="44649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D36299638394384A3DB8A2E48241894"/>
        <w:category>
          <w:name w:val="Γενικά"/>
          <w:gallery w:val="placeholder"/>
        </w:category>
        <w:types>
          <w:type w:val="bbPlcHdr"/>
        </w:types>
        <w:behaviors>
          <w:behavior w:val="content"/>
        </w:behaviors>
        <w:guid w:val="{1B2BCC6E-DC5A-4285-9716-B89F1104EC57}"/>
      </w:docPartPr>
      <w:docPartBody>
        <w:p w:rsidR="004E1C26" w:rsidRDefault="00120C10" w:rsidP="00120C10">
          <w:pPr>
            <w:pStyle w:val="9D36299638394384A3DB8A2E48241894"/>
          </w:pPr>
          <w:r>
            <w:rPr>
              <w:rFonts w:asciiTheme="majorHAnsi" w:eastAsiaTheme="majorEastAsia" w:hAnsiTheme="majorHAnsi" w:cstheme="majorBidi"/>
              <w:sz w:val="40"/>
              <w:szCs w:val="40"/>
            </w:rPr>
            <w:t>[Πληκτρολογήστε τον τίτλο του εγγράφου]</w:t>
          </w:r>
        </w:p>
      </w:docPartBody>
    </w:docPart>
    <w:docPart>
      <w:docPartPr>
        <w:name w:val="EF8BD139F8AF453C8FE690D6DE586D01"/>
        <w:category>
          <w:name w:val="Γενικά"/>
          <w:gallery w:val="placeholder"/>
        </w:category>
        <w:types>
          <w:type w:val="bbPlcHdr"/>
        </w:types>
        <w:behaviors>
          <w:behavior w:val="content"/>
        </w:behaviors>
        <w:guid w:val="{1A0864CE-27D5-4ECD-A12A-B385FC2E5BE9}"/>
      </w:docPartPr>
      <w:docPartBody>
        <w:p w:rsidR="004E1C26" w:rsidRDefault="00120C10" w:rsidP="00120C10">
          <w:pPr>
            <w:pStyle w:val="EF8BD139F8AF453C8FE690D6DE586D01"/>
          </w:pPr>
          <w:r>
            <w:rPr>
              <w:rFonts w:asciiTheme="majorHAnsi" w:eastAsiaTheme="majorEastAsia" w:hAnsiTheme="majorHAnsi" w:cstheme="majorBidi"/>
              <w:sz w:val="32"/>
              <w:szCs w:val="32"/>
            </w:rPr>
            <w:t>[Πληκτρολογήστε τον υπότιτλο του εγγράφου]</w:t>
          </w:r>
        </w:p>
      </w:docPartBody>
    </w:docPart>
    <w:docPart>
      <w:docPartPr>
        <w:name w:val="DE79D8E9C2D74E8CB1AB3DA3B823321A"/>
        <w:category>
          <w:name w:val="Γενικά"/>
          <w:gallery w:val="placeholder"/>
        </w:category>
        <w:types>
          <w:type w:val="bbPlcHdr"/>
        </w:types>
        <w:behaviors>
          <w:behavior w:val="content"/>
        </w:behaviors>
        <w:guid w:val="{019226A4-BC25-4811-AE14-3FD4E0356FF6}"/>
      </w:docPartPr>
      <w:docPartBody>
        <w:p w:rsidR="004E1C26" w:rsidRDefault="00120C10" w:rsidP="00120C10">
          <w:pPr>
            <w:pStyle w:val="DE79D8E9C2D74E8CB1AB3DA3B823321A"/>
          </w:pPr>
          <w:r>
            <w:rPr>
              <w:rFonts w:asciiTheme="majorHAnsi" w:hAnsiTheme="majorHAnsi"/>
            </w:rPr>
            <w:t>[Επιλογή ημερομηνίας]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Buxton Sketch">
    <w:altName w:val="Mistral"/>
    <w:panose1 w:val="03080500000500000004"/>
    <w:charset w:val="A1"/>
    <w:family w:val="script"/>
    <w:pitch w:val="variable"/>
    <w:sig w:usb0="A00002AF" w:usb1="400020D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20C10"/>
    <w:rsid w:val="00095168"/>
    <w:rsid w:val="00120C10"/>
    <w:rsid w:val="004E1C26"/>
    <w:rsid w:val="007777A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C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D36299638394384A3DB8A2E48241894">
    <w:name w:val="9D36299638394384A3DB8A2E48241894"/>
    <w:rsid w:val="00120C10"/>
  </w:style>
  <w:style w:type="paragraph" w:customStyle="1" w:styleId="EF8BD139F8AF453C8FE690D6DE586D01">
    <w:name w:val="EF8BD139F8AF453C8FE690D6DE586D01"/>
    <w:rsid w:val="00120C10"/>
  </w:style>
  <w:style w:type="paragraph" w:customStyle="1" w:styleId="DE79D8E9C2D74E8CB1AB3DA3B823321A">
    <w:name w:val="DE79D8E9C2D74E8CB1AB3DA3B823321A"/>
    <w:rsid w:val="00120C10"/>
  </w:style>
  <w:style w:type="paragraph" w:customStyle="1" w:styleId="4076076488044933B9B74D1FD2F17766">
    <w:name w:val="4076076488044933B9B74D1FD2F17766"/>
    <w:rsid w:val="00120C10"/>
  </w:style>
  <w:style w:type="paragraph" w:customStyle="1" w:styleId="0DFF2840888A40BA98C971DE43E3E88D">
    <w:name w:val="0DFF2840888A40BA98C971DE43E3E88D"/>
    <w:rsid w:val="004E1C26"/>
  </w:style>
  <w:style w:type="paragraph" w:customStyle="1" w:styleId="7F4A0D4B64DC42FC810878FF56DC2380">
    <w:name w:val="7F4A0D4B64DC42FC810878FF56DC2380"/>
    <w:rsid w:val="004E1C26"/>
  </w:style>
  <w:style w:type="paragraph" w:customStyle="1" w:styleId="3C0AF4D9B0F7451EA4118BC02C22EA93">
    <w:name w:val="3C0AF4D9B0F7451EA4118BC02C22EA93"/>
    <w:rsid w:val="004E1C26"/>
  </w:style>
  <w:style w:type="paragraph" w:customStyle="1" w:styleId="5AFAF8955A374C43895BDFC1ADB91C2D">
    <w:name w:val="5AFAF8955A374C43895BDFC1ADB91C2D"/>
    <w:rsid w:val="004E1C26"/>
  </w:style>
  <w:style w:type="paragraph" w:customStyle="1" w:styleId="FA24FD05E60D4B75BFB355DFD146D1E7">
    <w:name w:val="FA24FD05E60D4B75BFB355DFD146D1E7"/>
    <w:rsid w:val="007777A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4BE677-E2BC-427D-99AC-588B51C40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Pages>
  <Words>2068</Words>
  <Characters>11168</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Εργασία πληροφορικής</vt:lpstr>
    </vt:vector>
  </TitlesOfParts>
  <Company/>
  <LinksUpToDate>false</LinksUpToDate>
  <CharactersWithSpaces>13210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Εργασία πληροφορικής</dc:title>
  <dc:subject> </dc:subject>
  <dc:creator> Σγουρούδη Άννα</dc:creator>
  <cp:lastModifiedBy>User</cp:lastModifiedBy>
  <cp:revision>28</cp:revision>
  <dcterms:created xsi:type="dcterms:W3CDTF">2018-03-21T10:26:00Z</dcterms:created>
  <dcterms:modified xsi:type="dcterms:W3CDTF">2018-03-27T13:21:00Z</dcterms:modified>
</cp:coreProperties>
</file>